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63C8651A" w14:textId="19DB8C29" w:rsidR="009F4442" w:rsidRPr="00D071E5" w:rsidRDefault="00D071E5" w:rsidP="009F4442">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74421C" w:rsidRPr="0074421C">
        <w:rPr>
          <w:rFonts w:ascii="GHEA Grapalat" w:hAnsi="GHEA Grapalat"/>
          <w:i w:val="0"/>
          <w:sz w:val="24"/>
          <w:szCs w:val="24"/>
        </w:rPr>
        <w:t>0</w:t>
      </w:r>
      <w:r w:rsidR="00B12C50" w:rsidRPr="00B12C50">
        <w:rPr>
          <w:rFonts w:ascii="GHEA Grapalat" w:hAnsi="GHEA Grapalat"/>
          <w:i w:val="0"/>
          <w:sz w:val="24"/>
          <w:szCs w:val="24"/>
        </w:rPr>
        <w:t>8</w:t>
      </w:r>
      <w:r w:rsidRPr="00D071E5">
        <w:rPr>
          <w:rFonts w:ascii="GHEA Grapalat" w:hAnsi="GHEA Grapalat"/>
          <w:i w:val="0"/>
          <w:sz w:val="24"/>
          <w:szCs w:val="24"/>
        </w:rPr>
        <w:t>" "</w:t>
      </w:r>
      <w:r w:rsidR="006E3647" w:rsidRPr="006E3647">
        <w:rPr>
          <w:rFonts w:ascii="GHEA Grapalat" w:hAnsi="GHEA Grapalat"/>
          <w:i w:val="0"/>
          <w:sz w:val="24"/>
          <w:szCs w:val="24"/>
        </w:rPr>
        <w:t>12</w:t>
      </w:r>
      <w:r w:rsidRPr="00D071E5">
        <w:rPr>
          <w:rFonts w:ascii="GHEA Grapalat" w:hAnsi="GHEA Grapalat"/>
          <w:i w:val="0"/>
          <w:sz w:val="24"/>
          <w:szCs w:val="24"/>
        </w:rPr>
        <w:t>" 20</w:t>
      </w:r>
      <w:r w:rsidR="00B12C50" w:rsidRPr="00B12C50">
        <w:rPr>
          <w:rFonts w:ascii="GHEA Grapalat" w:hAnsi="GHEA Grapalat"/>
          <w:i w:val="0"/>
          <w:sz w:val="24"/>
          <w:szCs w:val="24"/>
        </w:rPr>
        <w:t>25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621DFC8A" w14:textId="666170B5" w:rsidR="009F4442" w:rsidRDefault="00D071E5" w:rsidP="009F4442">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6E3647">
        <w:rPr>
          <w:rFonts w:ascii="GHEA Grapalat" w:hAnsi="GHEA Grapalat"/>
          <w:i w:val="0"/>
          <w:sz w:val="24"/>
          <w:szCs w:val="24"/>
        </w:rPr>
        <w:t>ԱՄԱՎՊՀԴ-ԳՀԱՊՁԲ-2026/01</w:t>
      </w:r>
    </w:p>
    <w:p w14:paraId="432DCB29" w14:textId="77777777" w:rsidR="009F4442" w:rsidRPr="00D071E5" w:rsidRDefault="009F4442" w:rsidP="009F4442">
      <w:pPr>
        <w:pStyle w:val="a3"/>
        <w:ind w:firstLine="0"/>
        <w:jc w:val="center"/>
        <w:rPr>
          <w:rFonts w:ascii="GHEA Grapalat" w:hAnsi="GHEA Grapalat"/>
          <w:i w:val="0"/>
          <w:sz w:val="24"/>
          <w:szCs w:val="24"/>
        </w:rPr>
      </w:pPr>
    </w:p>
    <w:p w14:paraId="100B1DB3" w14:textId="4ED7C3F4" w:rsidR="00D071E5" w:rsidRDefault="009F4442" w:rsidP="009F4442">
      <w:pPr>
        <w:pStyle w:val="a3"/>
        <w:ind w:firstLine="0"/>
        <w:jc w:val="center"/>
        <w:rPr>
          <w:rFonts w:asciiTheme="minorHAnsi" w:hAnsiTheme="minorHAnsi"/>
          <w:color w:val="FF0000"/>
        </w:rPr>
      </w:pPr>
      <w:r w:rsidRPr="00163025">
        <w:rPr>
          <w:color w:val="FF0000"/>
        </w:rPr>
        <w:t>Процедура организуется на основании части 6 статьи 15 Закона Республики Армения «О закупках»</w:t>
      </w:r>
    </w:p>
    <w:p w14:paraId="46853C3C" w14:textId="77777777" w:rsidR="009F4442" w:rsidRPr="009F4442" w:rsidRDefault="009F4442" w:rsidP="009F4442">
      <w:pPr>
        <w:pStyle w:val="a3"/>
        <w:ind w:firstLine="0"/>
        <w:jc w:val="center"/>
        <w:rPr>
          <w:rFonts w:asciiTheme="minorHAnsi" w:hAnsiTheme="minorHAnsi"/>
        </w:rPr>
      </w:pPr>
    </w:p>
    <w:p w14:paraId="45DEC0E8" w14:textId="4F21F638"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“Аштаракская Начальная школа имени В. Петросяна”</w:t>
      </w:r>
      <w:r w:rsidRPr="00D071E5">
        <w:rPr>
          <w:rFonts w:ascii="GHEA Grapalat" w:hAnsi="GHEA Grapalat"/>
          <w:i w:val="0"/>
          <w:sz w:val="24"/>
          <w:szCs w:val="24"/>
        </w:rPr>
        <w:t xml:space="preserve">, находящийся по адресу: </w:t>
      </w:r>
      <w:r w:rsidR="002E3508" w:rsidRPr="002E3508">
        <w:rPr>
          <w:rFonts w:ascii="GHEA Grapalat" w:hAnsi="GHEA Grapalat"/>
          <w:i w:val="0"/>
          <w:sz w:val="24"/>
          <w:szCs w:val="24"/>
        </w:rPr>
        <w:t>Аштарак ул.</w:t>
      </w:r>
      <w:r w:rsidR="00402152" w:rsidRPr="00402152">
        <w:rPr>
          <w:rFonts w:ascii="GHEA Grapalat" w:hAnsi="GHEA Grapalat"/>
          <w:i w:val="0"/>
          <w:sz w:val="24"/>
          <w:szCs w:val="24"/>
        </w:rPr>
        <w:t xml:space="preserve"> </w:t>
      </w:r>
      <w:r w:rsidR="002E3508" w:rsidRPr="002E3508">
        <w:rPr>
          <w:rFonts w:ascii="GHEA Grapalat" w:hAnsi="GHEA Grapalat"/>
          <w:i w:val="0"/>
          <w:sz w:val="24"/>
          <w:szCs w:val="24"/>
        </w:rPr>
        <w:t>Генерала Сафаряна, здание 10</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Участнику, отобранному по итогам запроса котировок, в установленном порядке будет предложено заключить договор полиэтиленовые трубы (далее — договор).</w:t>
      </w:r>
    </w:p>
    <w:p w14:paraId="1D1A7590" w14:textId="77777777" w:rsidR="00D071E5" w:rsidRPr="00D071E5" w:rsidRDefault="00D071E5" w:rsidP="00D071E5">
      <w:pPr>
        <w:pStyle w:val="a3"/>
        <w:ind w:left="284" w:firstLine="0"/>
        <w:rPr>
          <w:rFonts w:ascii="GHEA Grapalat" w:hAnsi="GHEA Grapalat"/>
          <w:i w:val="0"/>
          <w:sz w:val="24"/>
          <w:szCs w:val="24"/>
        </w:rPr>
      </w:pPr>
      <w:r w:rsidRPr="00D071E5">
        <w:rPr>
          <w:rFonts w:ascii="GHEA Grapalat" w:hAnsi="GHEA Grapalat"/>
          <w:i w:val="0"/>
          <w:sz w:val="24"/>
          <w:szCs w:val="24"/>
        </w:rPr>
        <w:t>наименование услуги</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18C21BD4"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6E3647" w:rsidRPr="006E3647">
        <w:rPr>
          <w:rFonts w:ascii="GHEA Grapalat" w:hAnsi="GHEA Grapalat"/>
          <w:i w:val="0"/>
          <w:sz w:val="24"/>
          <w:szCs w:val="24"/>
        </w:rPr>
        <w:t>09</w:t>
      </w:r>
      <w:r w:rsidRPr="00D071E5">
        <w:rPr>
          <w:rFonts w:ascii="GHEA Grapalat" w:hAnsi="GHEA Grapalat"/>
          <w:i w:val="0"/>
          <w:sz w:val="24"/>
          <w:szCs w:val="24"/>
        </w:rPr>
        <w:t>:</w:t>
      </w:r>
      <w:r w:rsidR="00B12C50" w:rsidRPr="00B12C50">
        <w:rPr>
          <w:rFonts w:ascii="GHEA Grapalat" w:hAnsi="GHEA Grapalat"/>
          <w:i w:val="0"/>
          <w:sz w:val="24"/>
          <w:szCs w:val="24"/>
        </w:rPr>
        <w:t>3</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Неполучение приглашения не ограничивает права участника на участие в настоящей процедуре. </w:t>
      </w:r>
    </w:p>
    <w:p w14:paraId="1BAF891E" w14:textId="020DDF48"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2E3508" w:rsidRPr="002E3508">
        <w:rPr>
          <w:rFonts w:ascii="GHEA Grapalat" w:hAnsi="GHEA Grapalat"/>
          <w:i w:val="0"/>
          <w:sz w:val="24"/>
          <w:szCs w:val="24"/>
        </w:rPr>
        <w:t>Аштарак ул.Генерала Сафаряна, здание 10</w:t>
      </w:r>
      <w:r w:rsidR="00136629" w:rsidRPr="00136629">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6E3647" w:rsidRPr="006E3647">
        <w:rPr>
          <w:rFonts w:ascii="GHEA Grapalat" w:hAnsi="GHEA Grapalat"/>
          <w:i w:val="0"/>
          <w:sz w:val="24"/>
          <w:szCs w:val="24"/>
        </w:rPr>
        <w:t>09</w:t>
      </w:r>
      <w:r w:rsidRPr="00D071E5">
        <w:rPr>
          <w:rFonts w:ascii="GHEA Grapalat" w:hAnsi="GHEA Grapalat"/>
          <w:i w:val="0"/>
          <w:sz w:val="24"/>
          <w:szCs w:val="24"/>
        </w:rPr>
        <w:t>:</w:t>
      </w:r>
      <w:r w:rsidR="00B12C50" w:rsidRPr="00B12C50">
        <w:rPr>
          <w:rFonts w:ascii="GHEA Grapalat" w:hAnsi="GHEA Grapalat"/>
          <w:i w:val="0"/>
          <w:sz w:val="24"/>
          <w:szCs w:val="24"/>
        </w:rPr>
        <w:t>3</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0BA2CCBB"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2E3508" w:rsidRPr="002E3508">
        <w:rPr>
          <w:rFonts w:ascii="GHEA Grapalat" w:hAnsi="GHEA Grapalat"/>
          <w:i w:val="0"/>
          <w:sz w:val="24"/>
          <w:szCs w:val="24"/>
        </w:rPr>
        <w:t>Аштарак ул.</w:t>
      </w:r>
      <w:r w:rsidR="0074421C" w:rsidRPr="0074421C">
        <w:rPr>
          <w:rFonts w:ascii="GHEA Grapalat" w:hAnsi="GHEA Grapalat"/>
          <w:i w:val="0"/>
          <w:sz w:val="24"/>
          <w:szCs w:val="24"/>
        </w:rPr>
        <w:t xml:space="preserve"> </w:t>
      </w:r>
      <w:r w:rsidR="002E3508" w:rsidRPr="002E3508">
        <w:rPr>
          <w:rFonts w:ascii="GHEA Grapalat" w:hAnsi="GHEA Grapalat"/>
          <w:i w:val="0"/>
          <w:sz w:val="24"/>
          <w:szCs w:val="24"/>
        </w:rPr>
        <w:t>Генерала Сафаряна, здание 10</w:t>
      </w:r>
      <w:r w:rsidRPr="00D071E5">
        <w:rPr>
          <w:rFonts w:ascii="GHEA Grapalat" w:hAnsi="GHEA Grapalat"/>
          <w:i w:val="0"/>
          <w:sz w:val="24"/>
          <w:szCs w:val="24"/>
        </w:rPr>
        <w:t xml:space="preserve"> в </w:t>
      </w:r>
      <w:r w:rsidR="006E3647" w:rsidRPr="006E3647">
        <w:rPr>
          <w:rFonts w:ascii="GHEA Grapalat" w:hAnsi="GHEA Grapalat"/>
          <w:i w:val="0"/>
          <w:sz w:val="24"/>
          <w:szCs w:val="24"/>
        </w:rPr>
        <w:t>09</w:t>
      </w:r>
      <w:r w:rsidRPr="00D071E5">
        <w:rPr>
          <w:rFonts w:ascii="GHEA Grapalat" w:hAnsi="GHEA Grapalat"/>
          <w:i w:val="0"/>
          <w:sz w:val="24"/>
          <w:szCs w:val="24"/>
        </w:rPr>
        <w:t>:</w:t>
      </w:r>
      <w:r w:rsidR="00B12C50" w:rsidRPr="00B12C50">
        <w:rPr>
          <w:rFonts w:ascii="GHEA Grapalat" w:hAnsi="GHEA Grapalat"/>
          <w:i w:val="0"/>
          <w:sz w:val="24"/>
          <w:szCs w:val="24"/>
        </w:rPr>
        <w:t>3</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74421C" w:rsidRPr="0074421C">
        <w:rPr>
          <w:rFonts w:ascii="GHEA Grapalat" w:hAnsi="GHEA Grapalat"/>
          <w:i w:val="0"/>
          <w:sz w:val="24"/>
          <w:szCs w:val="24"/>
        </w:rPr>
        <w:t>1</w:t>
      </w:r>
      <w:r w:rsidR="006E3647" w:rsidRPr="006E3647">
        <w:rPr>
          <w:rFonts w:ascii="GHEA Grapalat" w:hAnsi="GHEA Grapalat"/>
          <w:i w:val="0"/>
          <w:sz w:val="24"/>
          <w:szCs w:val="24"/>
        </w:rPr>
        <w:t>9</w:t>
      </w:r>
      <w:r w:rsidRPr="00D071E5">
        <w:rPr>
          <w:rFonts w:ascii="GHEA Grapalat" w:hAnsi="GHEA Grapalat"/>
          <w:i w:val="0"/>
          <w:sz w:val="24"/>
          <w:szCs w:val="24"/>
        </w:rPr>
        <w:t>" "</w:t>
      </w:r>
      <w:r w:rsidR="006E3647" w:rsidRPr="006E3647">
        <w:rPr>
          <w:rFonts w:ascii="GHEA Grapalat" w:hAnsi="GHEA Grapalat"/>
          <w:i w:val="0"/>
          <w:sz w:val="24"/>
          <w:szCs w:val="24"/>
        </w:rPr>
        <w:t>12</w:t>
      </w:r>
      <w:r w:rsidRPr="00D071E5">
        <w:rPr>
          <w:rFonts w:ascii="GHEA Grapalat" w:hAnsi="GHEA Grapalat"/>
          <w:i w:val="0"/>
          <w:sz w:val="24"/>
          <w:szCs w:val="24"/>
        </w:rPr>
        <w:t>" "202</w:t>
      </w:r>
      <w:r w:rsidR="00B12C50" w:rsidRPr="00B12C50">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0B29AB00" w:rsidR="00D071E5" w:rsidRPr="008820EB" w:rsidRDefault="00D071E5" w:rsidP="00D071E5">
      <w:pPr>
        <w:pStyle w:val="a3"/>
        <w:ind w:firstLine="0"/>
        <w:rPr>
          <w:rFonts w:ascii="GHEA Grapalat" w:hAnsi="GHEA Grapalat"/>
          <w:i w:val="0"/>
          <w:sz w:val="24"/>
          <w:szCs w:val="24"/>
        </w:rPr>
      </w:pPr>
      <w:proofErr w:type="gramStart"/>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roofErr w:type="gramEnd"/>
    </w:p>
    <w:p w14:paraId="663338A6" w14:textId="01B163CA"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402152" w:rsidRPr="00402152">
        <w:rPr>
          <w:rFonts w:ascii="GHEA Grapalat" w:hAnsi="GHEA Grapalat"/>
          <w:i w:val="0"/>
          <w:sz w:val="24"/>
          <w:szCs w:val="24"/>
        </w:rPr>
        <w:t>ashtarak@schools.am</w:t>
      </w:r>
    </w:p>
    <w:p w14:paraId="56113848" w14:textId="042DB74C"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2E3508" w:rsidRPr="000271C2">
        <w:rPr>
          <w:rFonts w:ascii="GHEA Grapalat" w:hAnsi="GHEA Grapalat"/>
          <w:i w:val="0"/>
          <w:sz w:val="24"/>
          <w:szCs w:val="24"/>
        </w:rPr>
        <w:t xml:space="preserve">Аштаракская </w:t>
      </w:r>
      <w:r w:rsidR="000271C2" w:rsidRPr="000271C2">
        <w:rPr>
          <w:rFonts w:ascii="GHEA Grapalat" w:hAnsi="GHEA Grapalat"/>
          <w:i w:val="0"/>
          <w:sz w:val="24"/>
          <w:szCs w:val="24"/>
        </w:rPr>
        <w:t>Начальная школа имени В. Петросяна</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r w:rsidRPr="00D071E5">
        <w:rPr>
          <w:rFonts w:ascii="GHEA Grapalat" w:hAnsi="GHEA Grapalat"/>
          <w:i w:val="0"/>
          <w:sz w:val="24"/>
          <w:szCs w:val="24"/>
        </w:rPr>
        <w:t>наименование</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54181722" w:rsidR="00895CE5" w:rsidRPr="00D071E5" w:rsidRDefault="005D7731" w:rsidP="00895CE5">
      <w:pPr>
        <w:pStyle w:val="a3"/>
        <w:spacing w:line="240" w:lineRule="auto"/>
        <w:jc w:val="right"/>
        <w:rPr>
          <w:rFonts w:ascii="GHEA Grapalat" w:hAnsi="GHEA Grapalat"/>
          <w:i w:val="0"/>
          <w:sz w:val="22"/>
          <w:szCs w:val="22"/>
          <w:u w:val="single"/>
          <w:lang w:val="af-ZA"/>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D071E5">
        <w:rPr>
          <w:rFonts w:ascii="GHEA Grapalat" w:hAnsi="GHEA Grapalat" w:cs="Sylfaen"/>
        </w:rPr>
        <w:br/>
      </w:r>
      <w:r w:rsidR="00096865" w:rsidRPr="00D071E5">
        <w:rPr>
          <w:rFonts w:ascii="GHEA Grapalat" w:hAnsi="GHEA Grapalat"/>
        </w:rPr>
        <w:t xml:space="preserve">под кодом </w:t>
      </w:r>
      <w:r w:rsidR="006E3647">
        <w:rPr>
          <w:rFonts w:ascii="GHEA Grapalat" w:hAnsi="GHEA Grapalat"/>
        </w:rPr>
        <w:t>ԱՄԱՎՊՀԴ-ԳՀԱՊՁԲ-2026/01</w:t>
      </w:r>
    </w:p>
    <w:p w14:paraId="76F37B66" w14:textId="0557078A" w:rsidR="00096865" w:rsidRPr="00D071E5" w:rsidRDefault="00A46F92" w:rsidP="00895CE5">
      <w:pPr>
        <w:pStyle w:val="aa"/>
        <w:widowControl w:val="0"/>
        <w:spacing w:after="0"/>
        <w:ind w:firstLine="567"/>
        <w:jc w:val="right"/>
        <w:rPr>
          <w:rFonts w:ascii="GHEA Grapalat" w:hAnsi="GHEA Grapalat"/>
          <w:i/>
        </w:rPr>
      </w:pPr>
      <w:r w:rsidRPr="00D071E5">
        <w:rPr>
          <w:rFonts w:ascii="GHEA Grapalat" w:hAnsi="GHEA Grapalat"/>
          <w:i/>
        </w:rPr>
        <w:t xml:space="preserve">№ </w:t>
      </w:r>
      <w:r w:rsidR="004809CC" w:rsidRPr="00D071E5">
        <w:rPr>
          <w:rFonts w:ascii="GHEA Grapalat" w:hAnsi="GHEA Grapalat"/>
          <w:i/>
          <w:lang w:val="hy-AM"/>
        </w:rPr>
        <w:t xml:space="preserve">1 </w:t>
      </w:r>
      <w:r w:rsidR="00096865" w:rsidRPr="00D071E5">
        <w:rPr>
          <w:rFonts w:ascii="GHEA Grapalat" w:hAnsi="GHEA Grapalat"/>
          <w:i/>
        </w:rPr>
        <w:t xml:space="preserve">от </w:t>
      </w:r>
      <w:r w:rsidR="00A67792" w:rsidRPr="00A67792">
        <w:rPr>
          <w:rFonts w:ascii="GHEA Grapalat" w:hAnsi="GHEA Grapalat"/>
          <w:i/>
        </w:rPr>
        <w:t>0</w:t>
      </w:r>
      <w:r w:rsidR="00B12C50" w:rsidRPr="00B12C50">
        <w:rPr>
          <w:rFonts w:ascii="GHEA Grapalat" w:hAnsi="GHEA Grapalat"/>
          <w:i/>
        </w:rPr>
        <w:t>8</w:t>
      </w:r>
      <w:r w:rsidR="00901E8A" w:rsidRPr="008820EB">
        <w:rPr>
          <w:rFonts w:ascii="GHEA Grapalat" w:hAnsi="GHEA Grapalat"/>
          <w:i/>
        </w:rPr>
        <w:t>.</w:t>
      </w:r>
      <w:r w:rsidR="006E3647" w:rsidRPr="006E3647">
        <w:rPr>
          <w:rFonts w:ascii="GHEA Grapalat" w:hAnsi="GHEA Grapalat"/>
          <w:i/>
        </w:rPr>
        <w:t>12</w:t>
      </w:r>
      <w:r w:rsidR="00901E8A" w:rsidRPr="008820EB">
        <w:rPr>
          <w:rFonts w:ascii="GHEA Grapalat" w:hAnsi="GHEA Grapalat"/>
          <w:i/>
        </w:rPr>
        <w:t>.202</w:t>
      </w:r>
      <w:r w:rsidR="00B12C50" w:rsidRPr="00B12C50">
        <w:rPr>
          <w:rFonts w:ascii="GHEA Grapalat" w:hAnsi="GHEA Grapalat"/>
          <w:i/>
        </w:rPr>
        <w:t>5</w:t>
      </w:r>
      <w:r w:rsidR="009F10E4" w:rsidRPr="00D071E5">
        <w:rPr>
          <w:rFonts w:ascii="GHEA Grapalat" w:hAnsi="GHEA Grapalat"/>
          <w:i/>
        </w:rPr>
        <w:t xml:space="preserve"> </w:t>
      </w:r>
      <w:r w:rsidR="00096865" w:rsidRPr="00D071E5">
        <w:rPr>
          <w:rFonts w:ascii="GHEA Grapalat" w:hAnsi="GHEA Grapalat"/>
          <w:i/>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30E55E4C" w:rsidR="00096865" w:rsidRPr="00D071E5" w:rsidRDefault="006E3647" w:rsidP="00A67792">
      <w:pPr>
        <w:pStyle w:val="a3"/>
        <w:widowControl w:val="0"/>
        <w:spacing w:after="160" w:line="240" w:lineRule="auto"/>
        <w:ind w:firstLine="567"/>
        <w:jc w:val="center"/>
        <w:rPr>
          <w:rFonts w:ascii="GHEA Grapalat" w:hAnsi="GHEA Grapalat"/>
          <w:sz w:val="28"/>
          <w:szCs w:val="28"/>
        </w:rPr>
      </w:pPr>
      <w:r w:rsidRPr="002E3508">
        <w:rPr>
          <w:rFonts w:ascii="GHEA Grapalat" w:hAnsi="GHEA Grapalat"/>
          <w:i w:val="0"/>
          <w:sz w:val="28"/>
          <w:szCs w:val="28"/>
        </w:rPr>
        <w:t xml:space="preserve">“АШТАРАКСКАЯ НАЧАЛЬНАЯ ШКОЛА ИМЕНИ В. ПЕТРОСЯНА” </w:t>
      </w:r>
      <w:r w:rsidRPr="00D071E5">
        <w:rPr>
          <w:rFonts w:ascii="GHEA Grapalat" w:hAnsi="GHEA Grapalat"/>
          <w:i w:val="0"/>
          <w:sz w:val="28"/>
          <w:szCs w:val="28"/>
        </w:rPr>
        <w:t>ГHКО</w:t>
      </w:r>
    </w:p>
    <w:p w14:paraId="6D665DD1" w14:textId="77777777" w:rsidR="000763E5" w:rsidRPr="00D071E5" w:rsidRDefault="000763E5" w:rsidP="00A67792">
      <w:pPr>
        <w:pStyle w:val="aa"/>
        <w:widowControl w:val="0"/>
        <w:spacing w:after="160"/>
        <w:ind w:right="-7"/>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422449E6" w14:textId="77777777" w:rsidR="00096865" w:rsidRPr="0074421C" w:rsidRDefault="00096865" w:rsidP="004A2E59">
      <w:pPr>
        <w:pStyle w:val="aa"/>
        <w:widowControl w:val="0"/>
        <w:spacing w:after="160"/>
        <w:ind w:right="-7"/>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1EB55FB1" w:rsidR="00D9392A" w:rsidRPr="00D071E5" w:rsidRDefault="00476110" w:rsidP="00D071E5">
      <w:pPr>
        <w:pStyle w:val="a3"/>
        <w:widowControl w:val="0"/>
        <w:spacing w:after="160" w:line="240" w:lineRule="auto"/>
        <w:ind w:firstLine="567"/>
        <w:jc w:val="center"/>
        <w:rPr>
          <w:rFonts w:ascii="GHEA Grapalat" w:eastAsia="Arial Unicode MS" w:hAnsi="GHEA Grapalat" w:cs="Arial Unicode MS"/>
          <w:i w:val="0"/>
          <w:sz w:val="24"/>
          <w:szCs w:val="24"/>
        </w:rPr>
      </w:pPr>
      <w:r w:rsidRPr="00476110">
        <w:rPr>
          <w:rFonts w:ascii="GHEA Grapalat" w:eastAsia="Arial Unicode MS" w:hAnsi="GHEA Grapalat" w:cs="Arial Unicode MS"/>
          <w:i w:val="0"/>
          <w:sz w:val="24"/>
          <w:szCs w:val="24"/>
        </w:rPr>
        <w:t xml:space="preserve">“АШТАРАКСКАЯ НАЧАЛЬНАЯ ШКОЛА ИМЕНИ В. ПЕТРОСЯНА” </w:t>
      </w:r>
      <w:r w:rsidRPr="00D071E5">
        <w:rPr>
          <w:rFonts w:ascii="GHEA Grapalat" w:eastAsia="Arial Unicode MS" w:hAnsi="GHEA Grapalat" w:cs="Arial Unicode MS"/>
          <w:i w:val="0"/>
          <w:sz w:val="24"/>
          <w:szCs w:val="24"/>
        </w:rPr>
        <w:t xml:space="preserve">ГHКО </w:t>
      </w:r>
    </w:p>
    <w:p w14:paraId="31042664" w14:textId="2F24DB93"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57CEA147" w:rsidR="00CA5E3A" w:rsidRPr="00D071E5" w:rsidRDefault="00476110" w:rsidP="00CA5E3A">
      <w:pPr>
        <w:pStyle w:val="a3"/>
        <w:widowControl w:val="0"/>
        <w:spacing w:after="160" w:line="240" w:lineRule="auto"/>
        <w:ind w:firstLine="567"/>
        <w:jc w:val="center"/>
        <w:rPr>
          <w:rFonts w:ascii="GHEA Grapalat" w:hAnsi="GHEA Grapalat"/>
          <w:i w:val="0"/>
          <w:sz w:val="28"/>
          <w:szCs w:val="28"/>
        </w:rPr>
      </w:pPr>
      <w:r w:rsidRPr="00476110">
        <w:rPr>
          <w:rFonts w:ascii="GHEA Grapalat" w:hAnsi="GHEA Grapalat"/>
          <w:i w:val="0"/>
          <w:sz w:val="28"/>
          <w:szCs w:val="28"/>
        </w:rPr>
        <w:t xml:space="preserve">“Аштаракская Начальная школа имени В. Петросяна” </w:t>
      </w:r>
      <w:r w:rsidR="00CA5E3A" w:rsidRPr="00D071E5">
        <w:rPr>
          <w:rFonts w:ascii="GHEA Grapalat" w:hAnsi="GHEA Grapalat"/>
          <w:i w:val="0"/>
          <w:sz w:val="28"/>
          <w:szCs w:val="28"/>
          <w:u w:val="single"/>
        </w:rPr>
        <w:t>ГHКО</w:t>
      </w:r>
    </w:p>
    <w:p w14:paraId="67808490" w14:textId="0CCA1B01"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D071E5">
        <w:rPr>
          <w:rFonts w:ascii="GHEA Grapalat" w:eastAsia="Arial Unicode MS" w:hAnsi="GHEA Grapalat" w:cs="Arial Unicode MS"/>
          <w:b/>
        </w:rPr>
        <w:t>ДЛЯ НУЖД " ПИЩЕВЫХ ПРОДУКТОВ"</w:t>
      </w:r>
    </w:p>
    <w:p w14:paraId="486A781B" w14:textId="77777777" w:rsidR="004809CC" w:rsidRPr="00D071E5" w:rsidRDefault="004809CC" w:rsidP="004809CC">
      <w:pPr>
        <w:widowControl w:val="0"/>
        <w:rPr>
          <w:rFonts w:ascii="GHEA Grapalat" w:hAnsi="GHEA Grapalat"/>
          <w:sz w:val="20"/>
          <w:szCs w:val="20"/>
        </w:rPr>
      </w:pPr>
    </w:p>
    <w:p w14:paraId="378E7DF3" w14:textId="77777777"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 xml:space="preserve">ЗАПРОС </w:t>
      </w:r>
      <w:proofErr w:type="gramStart"/>
      <w:r w:rsidR="00B4502F" w:rsidRPr="00D071E5">
        <w:rPr>
          <w:rFonts w:ascii="GHEA Grapalat" w:hAnsi="GHEA Grapalat"/>
        </w:rPr>
        <w:t xml:space="preserve">КОТИРОВКИ </w:t>
      </w:r>
      <w:r w:rsidRPr="00D071E5">
        <w:rPr>
          <w:rFonts w:ascii="GHEA Grapalat" w:hAnsi="GHEA Grapalat"/>
        </w:rPr>
        <w:t>,</w:t>
      </w:r>
      <w:proofErr w:type="gramEnd"/>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proofErr w:type="gramStart"/>
      <w:r w:rsidR="00174DAB" w:rsidRPr="00D071E5">
        <w:rPr>
          <w:rFonts w:ascii="GHEA Grapalat" w:hAnsi="GHEA Grapalat"/>
        </w:rPr>
        <w:t>квалификации  и</w:t>
      </w:r>
      <w:proofErr w:type="gramEnd"/>
      <w:r w:rsidR="00174DAB" w:rsidRPr="00D071E5">
        <w:rPr>
          <w:rFonts w:ascii="GHEA Grapalat" w:hAnsi="GHEA Grapalat"/>
        </w:rPr>
        <w:t xml:space="preserve">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lastRenderedPageBreak/>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64313AAD"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w:t>
      </w:r>
      <w:proofErr w:type="gramStart"/>
      <w:r w:rsidR="00A30084" w:rsidRPr="00D071E5">
        <w:rPr>
          <w:rFonts w:ascii="GHEA Grapalat" w:hAnsi="GHEA Grapalat"/>
          <w:spacing w:val="-6"/>
          <w:sz w:val="22"/>
          <w:szCs w:val="22"/>
        </w:rPr>
        <w:t>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proofErr w:type="gramEnd"/>
      <w:r w:rsidR="00096865" w:rsidRPr="00D071E5">
        <w:rPr>
          <w:rFonts w:ascii="GHEA Grapalat" w:hAnsi="GHEA Grapalat"/>
          <w:spacing w:val="-6"/>
          <w:sz w:val="22"/>
          <w:szCs w:val="22"/>
        </w:rPr>
        <w:t xml:space="preserve">, проводимом под кодом </w:t>
      </w:r>
      <w:r w:rsidR="006E3647">
        <w:rPr>
          <w:rFonts w:ascii="GHEA Grapalat" w:hAnsi="GHEA Grapalat"/>
        </w:rPr>
        <w:t>ԱՄԱՎՊՀԴ-ԳՀԱՊՁԲ-2026/01</w:t>
      </w:r>
      <w:r w:rsidR="00476110">
        <w:rPr>
          <w:rFonts w:ascii="GHEA Grapalat" w:hAnsi="GHEA Grapalat"/>
        </w:rPr>
        <w:t xml:space="preserve"> </w:t>
      </w:r>
      <w:r w:rsidR="00096865" w:rsidRPr="00D071E5">
        <w:rPr>
          <w:rFonts w:ascii="GHEA Grapalat" w:hAnsi="GHEA Grapalat"/>
          <w:spacing w:val="-6"/>
          <w:sz w:val="22"/>
          <w:szCs w:val="22"/>
        </w:rPr>
        <w:t>(далее — процедура).</w:t>
      </w:r>
    </w:p>
    <w:p w14:paraId="14FCEA95" w14:textId="29915F42" w:rsidR="00350DC6" w:rsidRPr="00D071E5" w:rsidRDefault="00096865" w:rsidP="00350DC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 xml:space="preserve">«Аштаракская Начальная школа имени В. Петросяна”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46866075" w:rsidR="00350DC6" w:rsidRPr="00D071E5" w:rsidRDefault="00A81DD5" w:rsidP="00350DC6">
      <w:pPr>
        <w:spacing w:line="360" w:lineRule="auto"/>
        <w:ind w:firstLine="567"/>
        <w:jc w:val="both"/>
        <w:rPr>
          <w:rFonts w:ascii="GHEA Grapalat" w:hAnsi="GHEA Grapalat" w:cs="Times Armenian"/>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402152" w:rsidRPr="00402152">
        <w:rPr>
          <w:rFonts w:ascii="GHEA Grapalat" w:hAnsi="GHEA Grapalat"/>
          <w:sz w:val="22"/>
          <w:szCs w:val="22"/>
          <w:lang w:bidi="ar-EG"/>
        </w:rPr>
        <w:t>“</w:t>
      </w:r>
      <w:r w:rsidR="00402152">
        <w:rPr>
          <w:rFonts w:ascii="GHEA Grapalat" w:hAnsi="GHEA Grapalat"/>
          <w:sz w:val="20"/>
          <w:szCs w:val="20"/>
          <w:lang w:val="af-ZA"/>
        </w:rPr>
        <w:t>ashtarak@schools.am”</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1830B7AD" w:rsidR="00FB735C" w:rsidRPr="00476110"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D071E5">
        <w:rPr>
          <w:rFonts w:ascii="GHEA Grapalat" w:hAnsi="GHEA Grapalat"/>
          <w:i w:val="0"/>
        </w:rPr>
        <w:t>УПАКОВКА 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 xml:space="preserve">“Аштаракская Начальная школа имени В. Петросяна”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D071E5" w:rsidRDefault="000642D4" w:rsidP="00B31ECA">
            <w:pPr>
              <w:pStyle w:val="23"/>
              <w:widowControl w:val="0"/>
              <w:spacing w:after="120" w:line="240" w:lineRule="auto"/>
              <w:ind w:firstLine="0"/>
              <w:rPr>
                <w:rFonts w:ascii="GHEA Grapalat" w:hAnsi="GHEA Grapalat"/>
              </w:rPr>
            </w:pPr>
            <w:r w:rsidRPr="005378AC">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23"/>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23"/>
              <w:widowControl w:val="0"/>
              <w:spacing w:after="120" w:line="240" w:lineRule="auto"/>
              <w:ind w:firstLine="0"/>
            </w:pPr>
            <w:r w:rsidRPr="005378AC">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10042" w:rsidRDefault="000642D4" w:rsidP="00B31ECA">
            <w:pPr>
              <w:pStyle w:val="23"/>
              <w:widowControl w:val="0"/>
              <w:spacing w:after="120" w:line="240" w:lineRule="auto"/>
              <w:ind w:firstLine="0"/>
            </w:pPr>
            <w:r w:rsidRPr="005378AC">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10042" w:rsidRDefault="00B31ECA" w:rsidP="00B31ECA">
            <w:pPr>
              <w:pStyle w:val="23"/>
              <w:widowControl w:val="0"/>
              <w:spacing w:after="120" w:line="240" w:lineRule="auto"/>
              <w:ind w:firstLine="0"/>
            </w:pPr>
            <w:r>
              <w:rPr>
                <w:lang w:val="en-US"/>
              </w:rPr>
              <w:t xml:space="preserve"> </w:t>
            </w:r>
            <w:r w:rsidRPr="00BE3918">
              <w:t>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23"/>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23"/>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23"/>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23"/>
              <w:widowControl w:val="0"/>
              <w:spacing w:after="120" w:line="240" w:lineRule="auto"/>
              <w:ind w:firstLine="0"/>
            </w:pPr>
            <w:r w:rsidRPr="00BE3918">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10042" w:rsidRDefault="00B31ECA" w:rsidP="00B31ECA">
            <w:pPr>
              <w:pStyle w:val="23"/>
              <w:widowControl w:val="0"/>
              <w:spacing w:after="120" w:line="240" w:lineRule="auto"/>
              <w:ind w:firstLine="0"/>
            </w:pPr>
            <w:r w:rsidRPr="00BE3918">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23"/>
              <w:widowControl w:val="0"/>
              <w:spacing w:after="120" w:line="240" w:lineRule="auto"/>
              <w:ind w:firstLine="0"/>
            </w:pPr>
            <w:r w:rsidRPr="00BE3918">
              <w:t>Йогурт</w:t>
            </w:r>
          </w:p>
        </w:tc>
      </w:tr>
      <w:tr w:rsidR="00B31ECA" w:rsidRPr="00D071E5" w14:paraId="6B092E44" w14:textId="77777777" w:rsidTr="003E1950">
        <w:trPr>
          <w:jc w:val="center"/>
        </w:trPr>
        <w:tc>
          <w:tcPr>
            <w:tcW w:w="1530" w:type="dxa"/>
            <w:vAlign w:val="center"/>
          </w:tcPr>
          <w:p w14:paraId="77CF06BA"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07D2ED91" w:rsidR="00B31ECA" w:rsidRPr="00E10042" w:rsidRDefault="00B31ECA" w:rsidP="00B31ECA">
            <w:pPr>
              <w:pStyle w:val="23"/>
              <w:widowControl w:val="0"/>
              <w:spacing w:after="120" w:line="240" w:lineRule="auto"/>
              <w:ind w:firstLine="0"/>
            </w:pPr>
            <w:r w:rsidRPr="00BE3918">
              <w:t>Красный молотый перец</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lastRenderedPageBreak/>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 xml:space="preserve">физические и юридические лица считаются взаимосвязанными, если они действовали </w:t>
      </w:r>
      <w:r w:rsidRPr="00D071E5">
        <w:rPr>
          <w:rFonts w:ascii="GHEA Grapalat" w:hAnsi="GHEA Grapalat"/>
          <w:color w:val="000000"/>
        </w:rPr>
        <w:lastRenderedPageBreak/>
        <w:t>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xml:space="preserve">. При этом участник в письменной форме </w:t>
      </w:r>
      <w:r w:rsidRPr="00D071E5">
        <w:rPr>
          <w:rFonts w:ascii="GHEA Grapalat" w:hAnsi="GHEA Grapalat"/>
        </w:rPr>
        <w:lastRenderedPageBreak/>
        <w:t>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w:t>
      </w:r>
      <w:proofErr w:type="gramStart"/>
      <w:r w:rsidR="00B4502F" w:rsidRPr="00D071E5">
        <w:rPr>
          <w:rFonts w:ascii="GHEA Grapalat" w:hAnsi="GHEA Grapalat"/>
          <w:sz w:val="24"/>
          <w:szCs w:val="24"/>
        </w:rPr>
        <w:t xml:space="preserve">котировки </w:t>
      </w:r>
      <w:r w:rsidRPr="00D071E5">
        <w:rPr>
          <w:rFonts w:ascii="GHEA Grapalat" w:hAnsi="GHEA Grapalat"/>
          <w:sz w:val="24"/>
          <w:szCs w:val="24"/>
        </w:rPr>
        <w:t>.</w:t>
      </w:r>
      <w:proofErr w:type="gramEnd"/>
    </w:p>
    <w:p w14:paraId="4B3226C7" w14:textId="5BDEDD67" w:rsidR="00A80ECD" w:rsidRPr="00D071E5" w:rsidRDefault="00A80ECD" w:rsidP="008C6890">
      <w:pPr>
        <w:pStyle w:val="23"/>
        <w:widowControl w:val="0"/>
        <w:tabs>
          <w:tab w:val="left" w:pos="1134"/>
        </w:tabs>
        <w:spacing w:after="160" w:line="240" w:lineRule="auto"/>
        <w:ind w:firstLine="567"/>
        <w:rPr>
          <w:rFonts w:ascii="GHEA Grapalat" w:eastAsia="Arial Unicode MS" w:hAnsi="GHEA Grapalat" w:cs="Arial Unicode MS"/>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476110" w:rsidRPr="00476110">
        <w:rPr>
          <w:rFonts w:ascii="GHEA Grapalat" w:eastAsia="Arial Unicode MS" w:hAnsi="GHEA Grapalat" w:cs="Arial Unicode MS"/>
          <w:sz w:val="24"/>
          <w:szCs w:val="24"/>
        </w:rPr>
        <w:t>Аштарак ул.Генерала Сафаряна, здание 10</w:t>
      </w:r>
      <w:r w:rsidR="00B31ECA" w:rsidRPr="00B31ECA">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не позднее, чем "</w:t>
      </w:r>
      <w:r w:rsidR="006E3647" w:rsidRPr="006E3647">
        <w:rPr>
          <w:rFonts w:ascii="GHEA Grapalat" w:eastAsia="Arial Unicode MS" w:hAnsi="GHEA Grapalat" w:cs="Arial Unicode MS"/>
          <w:b/>
          <w:sz w:val="24"/>
          <w:szCs w:val="24"/>
        </w:rPr>
        <w:t>09</w:t>
      </w:r>
      <w:r w:rsidR="000505A2" w:rsidRPr="00D071E5">
        <w:rPr>
          <w:rFonts w:ascii="GHEA Grapalat" w:eastAsia="Arial Unicode MS" w:hAnsi="GHEA Grapalat" w:cs="Arial Unicode MS"/>
          <w:b/>
          <w:sz w:val="24"/>
          <w:szCs w:val="24"/>
        </w:rPr>
        <w:t>։</w:t>
      </w:r>
      <w:r w:rsidR="00B12C50" w:rsidRPr="00B12C50">
        <w:rPr>
          <w:rFonts w:ascii="GHEA Grapalat" w:eastAsia="Arial Unicode MS" w:hAnsi="GHEA Grapalat" w:cs="Arial Unicode MS"/>
          <w:b/>
          <w:sz w:val="24"/>
          <w:szCs w:val="24"/>
        </w:rPr>
        <w:t>3</w:t>
      </w:r>
      <w:r w:rsidR="000505A2" w:rsidRPr="00D071E5">
        <w:rPr>
          <w:rFonts w:ascii="GHEA Grapalat" w:eastAsia="Arial Unicode MS" w:hAnsi="GHEA Grapalat" w:cs="Arial Unicode MS"/>
          <w:b/>
          <w:sz w:val="24"/>
          <w:szCs w:val="24"/>
        </w:rPr>
        <w:t>0</w:t>
      </w:r>
      <w:r w:rsidRPr="00D071E5">
        <w:rPr>
          <w:rFonts w:ascii="GHEA Grapalat" w:eastAsia="Arial Unicode MS" w:hAnsi="GHEA Grapalat" w:cs="Arial Unicode MS"/>
          <w:sz w:val="24"/>
          <w:szCs w:val="24"/>
        </w:rPr>
        <w:t>" часов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D071E5">
        <w:rPr>
          <w:rFonts w:ascii="GHEA Grapalat" w:hAnsi="GHEA Grapalat"/>
        </w:rPr>
        <w:t xml:space="preserve">телефона </w:t>
      </w:r>
      <w:r w:rsidRPr="00D071E5">
        <w:rPr>
          <w:rFonts w:ascii="GHEA Grapalat" w:hAnsi="GHEA Grapalat"/>
        </w:rPr>
        <w:t>,</w:t>
      </w:r>
      <w:proofErr w:type="gramEnd"/>
      <w:r w:rsidRPr="00D071E5">
        <w:rPr>
          <w:rFonts w:ascii="GHEA Grapalat" w:hAnsi="GHEA Grapalat"/>
        </w:rPr>
        <w:t xml:space="preserve">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sidRPr="00D071E5">
        <w:rPr>
          <w:rFonts w:ascii="GHEA Grapalat" w:hAnsi="GHEA Grapalat"/>
        </w:rPr>
        <w:t>пай)  в</w:t>
      </w:r>
      <w:proofErr w:type="gramEnd"/>
      <w:r w:rsidRPr="00D071E5">
        <w:rPr>
          <w:rFonts w:ascii="GHEA Grapalat" w:hAnsi="GHEA Grapalat"/>
        </w:rPr>
        <w:t xml:space="preserve">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w:t>
      </w:r>
      <w:r w:rsidRPr="00D071E5">
        <w:rPr>
          <w:rFonts w:ascii="GHEA Grapalat" w:hAnsi="GHEA Grapalat" w:cs="Sylfaen"/>
          <w:sz w:val="24"/>
          <w:szCs w:val="24"/>
        </w:rPr>
        <w:lastRenderedPageBreak/>
        <w:t>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 xml:space="preserve">Если цена заключаемого договора стабильна, то ценовое предложение представляется </w:t>
      </w:r>
      <w:r w:rsidRPr="00D071E5">
        <w:rPr>
          <w:rFonts w:ascii="GHEA Grapalat" w:hAnsi="GHEA Grapalat"/>
          <w:sz w:val="24"/>
          <w:szCs w:val="24"/>
        </w:rPr>
        <w:lastRenderedPageBreak/>
        <w:t>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52592F13"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"-ый день в "</w:t>
      </w:r>
      <w:r w:rsidR="006E3647" w:rsidRPr="006E3647">
        <w:rPr>
          <w:rFonts w:ascii="GHEA Grapalat" w:hAnsi="GHEA Grapalat"/>
          <w:b/>
          <w:sz w:val="24"/>
          <w:szCs w:val="24"/>
        </w:rPr>
        <w:t>09</w:t>
      </w:r>
      <w:r w:rsidR="008875BE" w:rsidRPr="00D071E5">
        <w:rPr>
          <w:rFonts w:ascii="GHEA Grapalat" w:hAnsi="GHEA Grapalat"/>
          <w:b/>
          <w:sz w:val="24"/>
          <w:szCs w:val="24"/>
          <w:lang w:val="hy-AM"/>
        </w:rPr>
        <w:t>։</w:t>
      </w:r>
      <w:r w:rsidR="00DF6AC0" w:rsidRPr="00DF6AC0">
        <w:rPr>
          <w:rFonts w:ascii="GHEA Grapalat" w:hAnsi="GHEA Grapalat"/>
          <w:b/>
          <w:sz w:val="24"/>
          <w:szCs w:val="24"/>
        </w:rPr>
        <w:t>3</w:t>
      </w:r>
      <w:r w:rsidR="008875BE" w:rsidRPr="00D071E5">
        <w:rPr>
          <w:rFonts w:ascii="GHEA Grapalat" w:hAnsi="GHEA Grapalat"/>
          <w:b/>
          <w:sz w:val="24"/>
          <w:szCs w:val="24"/>
          <w:lang w:val="hy-AM"/>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proofErr w:type="gramStart"/>
      <w:r w:rsidRPr="00D071E5">
        <w:rPr>
          <w:rFonts w:ascii="GHEA Grapalat" w:hAnsi="GHEA Grapalat"/>
          <w:i w:val="0"/>
          <w:sz w:val="24"/>
          <w:szCs w:val="24"/>
        </w:rPr>
        <w:t>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w:t>
      </w:r>
      <w:proofErr w:type="gramEnd"/>
      <w:r w:rsidR="008875BE" w:rsidRPr="00D071E5">
        <w:rPr>
          <w:rFonts w:ascii="GHEA Grapalat" w:hAnsi="GHEA Grapalat"/>
          <w:i w:val="0"/>
          <w:sz w:val="24"/>
          <w:szCs w:val="24"/>
        </w:rPr>
        <w:t xml:space="preserve">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proofErr w:type="gramStart"/>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w:t>
      </w:r>
      <w:proofErr w:type="gramEnd"/>
      <w:r w:rsidR="00A00A1F" w:rsidRPr="00D071E5">
        <w:rPr>
          <w:rFonts w:ascii="GHEA Grapalat" w:hAnsi="GHEA Grapalat"/>
          <w:sz w:val="24"/>
          <w:szCs w:val="24"/>
        </w:rPr>
        <w:t xml:space="preserve">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w:t>
      </w:r>
      <w:r w:rsidRPr="00D071E5">
        <w:rPr>
          <w:rFonts w:ascii="GHEA Grapalat" w:hAnsi="GHEA Grapalat"/>
          <w:sz w:val="24"/>
          <w:szCs w:val="24"/>
        </w:rPr>
        <w:lastRenderedPageBreak/>
        <w:t>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w:t>
      </w:r>
      <w:proofErr w:type="gramStart"/>
      <w:r w:rsidR="00927888" w:rsidRPr="00D071E5">
        <w:rPr>
          <w:rFonts w:ascii="GHEA Grapalat" w:hAnsi="GHEA Grapalat"/>
          <w:sz w:val="24"/>
          <w:szCs w:val="24"/>
        </w:rPr>
        <w:t>установленную  заявкой</w:t>
      </w:r>
      <w:proofErr w:type="gramEnd"/>
      <w:r w:rsidR="00927888" w:rsidRPr="00D071E5">
        <w:rPr>
          <w:rFonts w:ascii="GHEA Grapalat" w:hAnsi="GHEA Grapalat"/>
          <w:sz w:val="24"/>
          <w:szCs w:val="24"/>
        </w:rPr>
        <w:t xml:space="preserve">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w:t>
      </w:r>
      <w:proofErr w:type="gramStart"/>
      <w:r w:rsidRPr="00D071E5">
        <w:rPr>
          <w:rFonts w:ascii="GHEA Grapalat" w:hAnsi="GHEA Grapalat"/>
          <w:sz w:val="24"/>
          <w:szCs w:val="24"/>
        </w:rPr>
        <w:t>истечения установленного для переговоров окончательного срока</w:t>
      </w:r>
      <w:proofErr w:type="gramEnd"/>
      <w:r w:rsidRPr="00D071E5">
        <w:rPr>
          <w:rFonts w:ascii="GHEA Grapalat" w:hAnsi="GHEA Grapalat"/>
          <w:sz w:val="24"/>
          <w:szCs w:val="24"/>
        </w:rPr>
        <w:t xml:space="preserve">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D071E5">
        <w:rPr>
          <w:rFonts w:ascii="GHEA Grapalat" w:hAnsi="GHEA Grapalat"/>
        </w:rPr>
        <w:lastRenderedPageBreak/>
        <w:t>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 xml:space="preserve">в электронной </w:t>
      </w:r>
      <w:proofErr w:type="gramStart"/>
      <w:r w:rsidR="001F0DAB" w:rsidRPr="00D071E5">
        <w:rPr>
          <w:rFonts w:ascii="GHEA Grapalat" w:hAnsi="GHEA Grapalat"/>
        </w:rPr>
        <w:t>форме</w:t>
      </w:r>
      <w:r w:rsidR="007A34A6" w:rsidRPr="00D071E5">
        <w:rPr>
          <w:rFonts w:ascii="GHEA Grapalat" w:hAnsi="GHEA Grapalat"/>
        </w:rPr>
        <w:t xml:space="preserve"> </w:t>
      </w:r>
      <w:r w:rsidRPr="00D071E5">
        <w:rPr>
          <w:rFonts w:ascii="GHEA Grapalat" w:hAnsi="GHEA Grapalat"/>
          <w:sz w:val="24"/>
          <w:szCs w:val="24"/>
        </w:rPr>
        <w:t xml:space="preserve"> информирует</w:t>
      </w:r>
      <w:proofErr w:type="gramEnd"/>
      <w:r w:rsidRPr="00D071E5">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w:t>
      </w:r>
      <w:proofErr w:type="gramStart"/>
      <w:r w:rsidR="00AD2081" w:rsidRPr="00D071E5">
        <w:rPr>
          <w:rFonts w:ascii="GHEA Grapalat" w:hAnsi="GHEA Grapalat" w:cs="Sylfaen"/>
          <w:sz w:val="24"/>
          <w:szCs w:val="24"/>
        </w:rPr>
        <w:t>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Если</w:t>
      </w:r>
      <w:proofErr w:type="gramEnd"/>
      <w:r w:rsidR="003B3E74" w:rsidRPr="00D071E5">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 xml:space="preserve">оригинала вариант протокола заседания по вскрытию </w:t>
      </w:r>
      <w:proofErr w:type="gramStart"/>
      <w:r w:rsidRPr="00D071E5">
        <w:rPr>
          <w:rFonts w:ascii="GHEA Grapalat" w:hAnsi="GHEA Grapalat"/>
          <w:sz w:val="24"/>
          <w:szCs w:val="24"/>
        </w:rPr>
        <w:t>заявок</w:t>
      </w:r>
      <w:r w:rsidR="001E4A24" w:rsidRPr="00D071E5">
        <w:rPr>
          <w:rFonts w:ascii="GHEA Grapalat" w:hAnsi="GHEA Grapalat"/>
          <w:sz w:val="24"/>
          <w:szCs w:val="24"/>
        </w:rPr>
        <w:t xml:space="preserve">  и</w:t>
      </w:r>
      <w:proofErr w:type="gramEnd"/>
      <w:r w:rsidR="001E4A24" w:rsidRPr="00D071E5">
        <w:rPr>
          <w:rFonts w:ascii="GHEA Grapalat" w:hAnsi="GHEA Grapalat"/>
          <w:sz w:val="24"/>
          <w:szCs w:val="24"/>
        </w:rPr>
        <w:t xml:space="preserve"> сводный лист рассмотрения обоснований, </w:t>
      </w:r>
      <w:r w:rsidR="001E4A24" w:rsidRPr="00D071E5">
        <w:rPr>
          <w:rFonts w:ascii="GHEA Grapalat" w:hAnsi="GHEA Grapalat"/>
          <w:sz w:val="24"/>
          <w:szCs w:val="24"/>
        </w:rPr>
        <w:lastRenderedPageBreak/>
        <w:t>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w:t>
      </w:r>
      <w:proofErr w:type="gramStart"/>
      <w:r w:rsidRPr="00D071E5">
        <w:rPr>
          <w:rFonts w:ascii="GHEA Grapalat" w:hAnsi="GHEA Grapalat"/>
        </w:rPr>
        <w:t>в предусмотренных приглашением закупках</w:t>
      </w:r>
      <w:proofErr w:type="gramEnd"/>
      <w:r w:rsidRPr="00D071E5">
        <w:rPr>
          <w:rFonts w:ascii="GHEA Grapalat" w:hAnsi="GHEA Grapalat"/>
        </w:rPr>
        <w:t xml:space="preserve">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w:t>
      </w:r>
      <w:r w:rsidRPr="00D071E5">
        <w:rPr>
          <w:rFonts w:ascii="GHEA Grapalat" w:hAnsi="GHEA Grapalat"/>
        </w:rPr>
        <w:lastRenderedPageBreak/>
        <w:t xml:space="preserve">или лишается права на заключение договора, </w:t>
      </w:r>
      <w:r w:rsidR="000702A0" w:rsidRPr="00D071E5">
        <w:rPr>
          <w:rFonts w:ascii="GHEA Grapalat" w:hAnsi="GHEA Grapalat"/>
        </w:rPr>
        <w:t xml:space="preserve">решением комиссии </w:t>
      </w:r>
      <w:proofErr w:type="gramStart"/>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ом</w:t>
      </w:r>
      <w:proofErr w:type="gramEnd"/>
      <w:r w:rsidR="005F2F3B" w:rsidRPr="00D071E5">
        <w:rPr>
          <w:rFonts w:ascii="GHEA Grapalat" w:hAnsi="GHEA Grapalat"/>
        </w:rPr>
        <w:t xml:space="preserve">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w:t>
      </w:r>
      <w:r w:rsidRPr="00D071E5">
        <w:rPr>
          <w:rFonts w:ascii="GHEA Grapalat" w:hAnsi="GHEA Grapalat"/>
        </w:rPr>
        <w:lastRenderedPageBreak/>
        <w:t xml:space="preserve">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w:t>
      </w:r>
      <w:proofErr w:type="gramStart"/>
      <w:r w:rsidR="000E4039" w:rsidRPr="00D071E5">
        <w:rPr>
          <w:rFonts w:ascii="GHEA Grapalat" w:hAnsi="GHEA Grapalat"/>
        </w:rPr>
        <w:t xml:space="preserve">и  </w:t>
      </w:r>
      <w:r w:rsidRPr="00D071E5">
        <w:rPr>
          <w:rFonts w:ascii="GHEA Grapalat" w:hAnsi="GHEA Grapalat"/>
        </w:rPr>
        <w:t>договора</w:t>
      </w:r>
      <w:proofErr w:type="gramEnd"/>
      <w:r w:rsidRPr="00D071E5">
        <w:rPr>
          <w:rFonts w:ascii="GHEA Grapalat" w:hAnsi="GHEA Grapalat"/>
        </w:rPr>
        <w:t>.</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 xml:space="preserve">Размер обеспечения квалификации равен размеру ценового предложения отобранного </w:t>
      </w:r>
      <w:proofErr w:type="gramStart"/>
      <w:r w:rsidR="008C5F2A" w:rsidRPr="00D071E5">
        <w:rPr>
          <w:rFonts w:ascii="GHEA Grapalat" w:hAnsi="GHEA Grapalat"/>
        </w:rPr>
        <w:t>участника.</w:t>
      </w:r>
      <w:r w:rsidR="001647D2" w:rsidRPr="00D071E5">
        <w:rPr>
          <w:rFonts w:ascii="GHEA Grapalat" w:hAnsi="GHEA Grapalat"/>
        </w:rPr>
        <w:t>Обеспечение</w:t>
      </w:r>
      <w:proofErr w:type="gramEnd"/>
      <w:r w:rsidR="001647D2" w:rsidRPr="00D071E5">
        <w:rPr>
          <w:rFonts w:ascii="GHEA Grapalat" w:hAnsi="GHEA Grapalat"/>
        </w:rPr>
        <w:t xml:space="preserve">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proofErr w:type="gramStart"/>
      <w:r w:rsidR="00801A4F" w:rsidRPr="00D071E5">
        <w:rPr>
          <w:rFonts w:ascii="GHEA Grapalat" w:hAnsi="GHEA Grapalat"/>
        </w:rPr>
        <w:t>Причем  обеспечение</w:t>
      </w:r>
      <w:proofErr w:type="gramEnd"/>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w:t>
      </w:r>
      <w:proofErr w:type="gramStart"/>
      <w:r w:rsidRPr="00D071E5">
        <w:rPr>
          <w:rFonts w:ascii="GHEA Grapalat" w:hAnsi="GHEA Grapalat"/>
        </w:rPr>
        <w:t>в соответствии с требованиями</w:t>
      </w:r>
      <w:proofErr w:type="gramEnd"/>
      <w:r w:rsidRPr="00D071E5">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 xml:space="preserve">Обеспечение квалификации в виде банковской гарантии отобранный участник </w:t>
      </w:r>
      <w:r w:rsidRPr="00D071E5">
        <w:rPr>
          <w:rFonts w:ascii="GHEA Grapalat" w:hAnsi="GHEA Grapalat" w:cs="Sylfaen"/>
        </w:rPr>
        <w:lastRenderedPageBreak/>
        <w:t>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proofErr w:type="gramStart"/>
      <w:r w:rsidRPr="00D071E5">
        <w:rPr>
          <w:rFonts w:ascii="GHEA Grapalat" w:hAnsi="GHEA Grapalat"/>
        </w:rPr>
        <w:t>Каждое лицо согласно Закону</w:t>
      </w:r>
      <w:proofErr w:type="gramEnd"/>
      <w:r w:rsidRPr="00D071E5">
        <w:rPr>
          <w:rFonts w:ascii="GHEA Grapalat" w:hAnsi="GHEA Grapalat"/>
        </w:rPr>
        <w:t xml:space="preserve">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 xml:space="preserve">наименования (имени, фамилии, копии документа, удостоверяющего личность) и </w:t>
      </w:r>
      <w:r w:rsidRPr="00D071E5">
        <w:rPr>
          <w:rFonts w:ascii="GHEA Grapalat" w:hAnsi="GHEA Grapalat"/>
        </w:rPr>
        <w:lastRenderedPageBreak/>
        <w:t>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На следующий рабочий день после опубликования в бюллетене </w:t>
      </w:r>
      <w:proofErr w:type="gramStart"/>
      <w:r w:rsidRPr="00D071E5">
        <w:rPr>
          <w:rFonts w:ascii="GHEA Grapalat" w:hAnsi="GHEA Grapalat"/>
        </w:rPr>
        <w:t>решения</w:t>
      </w:r>
      <w:proofErr w:type="gramEnd"/>
      <w:r w:rsidRPr="00D071E5">
        <w:rPr>
          <w:rFonts w:ascii="GHEA Grapalat" w:hAnsi="GHEA Grapalat"/>
        </w:rPr>
        <w:t xml:space="preserve">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w:t>
      </w:r>
      <w:proofErr w:type="gramStart"/>
      <w:r w:rsidR="00D51669" w:rsidRPr="00D071E5">
        <w:rPr>
          <w:rFonts w:ascii="GHEA Grapalat" w:hAnsi="GHEA Grapalat"/>
        </w:rPr>
        <w:t>жалобе.</w:t>
      </w:r>
      <w:r w:rsidRPr="00D071E5">
        <w:rPr>
          <w:rFonts w:ascii="GHEA Grapalat" w:hAnsi="GHEA Grapalat"/>
        </w:rPr>
        <w:t>.</w:t>
      </w:r>
      <w:proofErr w:type="gramEnd"/>
      <w:r w:rsidRPr="00D071E5">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w:t>
      </w:r>
      <w:r w:rsidR="00A677CD" w:rsidRPr="00D071E5">
        <w:rPr>
          <w:rFonts w:ascii="GHEA Grapalat" w:hAnsi="GHEA Grapalat"/>
        </w:rPr>
        <w:lastRenderedPageBreak/>
        <w:t xml:space="preserve">зафиксированных недостатков, а в случае представления жалобы с устраненными </w:t>
      </w:r>
      <w:proofErr w:type="gramStart"/>
      <w:r w:rsidR="00A677CD" w:rsidRPr="00D071E5">
        <w:rPr>
          <w:rFonts w:ascii="GHEA Grapalat" w:hAnsi="GHEA Grapalat"/>
        </w:rPr>
        <w:t>недостатками  -</w:t>
      </w:r>
      <w:proofErr w:type="gramEnd"/>
      <w:r w:rsidR="00A677CD" w:rsidRPr="00D071E5">
        <w:rPr>
          <w:rFonts w:ascii="GHEA Grapalat" w:hAnsi="GHEA Grapalat"/>
        </w:rPr>
        <w:t xml:space="preserve">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sidRPr="00D071E5">
        <w:rPr>
          <w:rFonts w:ascii="GHEA Grapalat" w:hAnsi="GHEA Grapalat" w:cs="Sylfaen"/>
        </w:rPr>
        <w:t>жалобы,  в</w:t>
      </w:r>
      <w:proofErr w:type="gramEnd"/>
      <w:r w:rsidR="00A677CD" w:rsidRPr="00D071E5">
        <w:rPr>
          <w:rFonts w:ascii="GHEA Grapalat" w:hAnsi="GHEA Grapalat" w:cs="Sylfaen"/>
        </w:rPr>
        <w:t xml:space="preserve">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xml:space="preserve">.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071E5">
        <w:rPr>
          <w:rFonts w:ascii="GHEA Grapalat" w:hAnsi="GHEA Grapalat"/>
        </w:rPr>
        <w:lastRenderedPageBreak/>
        <w:t>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proofErr w:type="gramStart"/>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w:t>
      </w:r>
      <w:proofErr w:type="gramEnd"/>
      <w:r w:rsidRPr="00D071E5">
        <w:rPr>
          <w:rFonts w:ascii="GHEA Grapalat" w:hAnsi="GHEA Grapalat"/>
        </w:rPr>
        <w:t xml:space="preserve">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proofErr w:type="gramStart"/>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w:t>
      </w:r>
      <w:proofErr w:type="gramEnd"/>
      <w:r w:rsidRPr="00D071E5">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w:t>
      </w:r>
      <w:r w:rsidRPr="00D071E5">
        <w:rPr>
          <w:rFonts w:ascii="GHEA Grapalat" w:hAnsi="GHEA Grapalat"/>
        </w:rPr>
        <w:lastRenderedPageBreak/>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03FF73C2"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6E3647">
        <w:rPr>
          <w:rFonts w:ascii="GHEA Grapalat" w:hAnsi="GHEA Grapalat"/>
          <w:i w:val="0"/>
          <w:sz w:val="24"/>
          <w:szCs w:val="24"/>
        </w:rPr>
        <w:t>ԱՄԱՎՊՀԴ-ԳՀԱՊՁԲ-2026/01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lastRenderedPageBreak/>
        <w:t>ЗАЯВЛЕНИЕ</w:t>
      </w:r>
      <w:proofErr w:type="gramStart"/>
      <w:r w:rsidR="00350210" w:rsidRPr="00D071E5">
        <w:rPr>
          <w:rFonts w:ascii="GHEA Grapalat" w:hAnsi="GHEA Grapalat"/>
          <w:b/>
        </w:rPr>
        <w:t>-</w:t>
      </w:r>
      <w:r w:rsidR="005A6435" w:rsidRPr="00D071E5">
        <w:rPr>
          <w:rFonts w:ascii="GHEA Grapalat" w:hAnsi="GHEA Grapalat"/>
          <w:b/>
        </w:rPr>
        <w:t xml:space="preserve">  ОБЪЯВЛЕНИЕ</w:t>
      </w:r>
      <w:proofErr w:type="gramEnd"/>
      <w:r w:rsidR="005A6435" w:rsidRPr="00D071E5">
        <w:rPr>
          <w:rFonts w:ascii="GHEA Grapalat" w:hAnsi="GHEA Grapalat"/>
          <w:b/>
        </w:rPr>
        <w:t xml:space="preserve">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341FE94E" w:rsidR="00374F4A" w:rsidRPr="00D071E5" w:rsidRDefault="00767BB8" w:rsidP="00767BB8">
      <w:pPr>
        <w:pStyle w:val="a3"/>
        <w:spacing w:line="240" w:lineRule="auto"/>
        <w:ind w:firstLine="0"/>
        <w:rPr>
          <w:rFonts w:ascii="GHEA Grapalat" w:hAnsi="GHEA Grapalat"/>
        </w:rPr>
      </w:pPr>
      <w:r w:rsidRPr="00767BB8">
        <w:rPr>
          <w:rFonts w:ascii="GHEA Grapalat" w:hAnsi="GHEA Grapalat"/>
          <w:i w:val="0"/>
          <w:sz w:val="24"/>
          <w:szCs w:val="24"/>
        </w:rPr>
        <w:t>“Аштаракская Начальная школа имени В. Петросяна”</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6E3647">
        <w:rPr>
          <w:rFonts w:ascii="GHEA Grapalat" w:hAnsi="GHEA Grapalat"/>
          <w:i w:val="0"/>
          <w:sz w:val="24"/>
          <w:szCs w:val="24"/>
        </w:rPr>
        <w:t>ԱՄԱՎՊՀԴ-ԳՀԱՊՁԲ-2026/</w:t>
      </w:r>
      <w:proofErr w:type="gramStart"/>
      <w:r w:rsidR="006E3647">
        <w:rPr>
          <w:rFonts w:ascii="GHEA Grapalat" w:hAnsi="GHEA Grapalat"/>
          <w:i w:val="0"/>
          <w:sz w:val="24"/>
          <w:szCs w:val="24"/>
        </w:rPr>
        <w:t>01</w:t>
      </w:r>
      <w:r w:rsidR="00476110">
        <w:rPr>
          <w:rFonts w:ascii="GHEA Grapalat" w:hAnsi="GHEA Grapalat"/>
          <w:i w:val="0"/>
          <w:sz w:val="24"/>
          <w:szCs w:val="24"/>
        </w:rPr>
        <w:t xml:space="preserve"> </w:t>
      </w:r>
      <w:r w:rsidR="00507A3F" w:rsidRPr="00507A3F">
        <w:rPr>
          <w:rFonts w:ascii="GHEA Grapalat" w:hAnsi="GHEA Grapalat"/>
        </w:rPr>
        <w:t xml:space="preserve"> </w:t>
      </w:r>
      <w:r w:rsidR="00374F4A" w:rsidRPr="00D071E5">
        <w:rPr>
          <w:rFonts w:ascii="GHEA Grapalat" w:hAnsi="GHEA Grapalat"/>
          <w:sz w:val="16"/>
        </w:rPr>
        <w:t>наименование</w:t>
      </w:r>
      <w:proofErr w:type="gramEnd"/>
      <w:r w:rsidR="00374F4A" w:rsidRPr="00D071E5">
        <w:rPr>
          <w:rFonts w:ascii="GHEA Grapalat" w:hAnsi="GHEA Grapalat"/>
          <w:sz w:val="16"/>
        </w:rPr>
        <w:t xml:space="preserve">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proofErr w:type="gramStart"/>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proofErr w:type="gramEnd"/>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 xml:space="preserve">Настоящим _________________________________объявляет и </w:t>
      </w:r>
      <w:proofErr w:type="gramStart"/>
      <w:r w:rsidRPr="00D071E5">
        <w:rPr>
          <w:rFonts w:ascii="GHEA Grapalat" w:hAnsi="GHEA Grapalat"/>
        </w:rPr>
        <w:t>подтверждает,что</w:t>
      </w:r>
      <w:proofErr w:type="gramEnd"/>
      <w:r w:rsidRPr="00D071E5">
        <w:rPr>
          <w:rFonts w:ascii="GHEA Grapalat" w:hAnsi="GHEA Grapalat"/>
        </w:rPr>
        <w:t>:</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6B3EDB00"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w:t>
      </w:r>
      <w:proofErr w:type="gramStart"/>
      <w:r w:rsidR="00B4502F" w:rsidRPr="00D071E5">
        <w:rPr>
          <w:rFonts w:ascii="GHEA Grapalat" w:hAnsi="GHEA Grapalat"/>
          <w:i w:val="0"/>
        </w:rPr>
        <w:t xml:space="preserve">КОТИРОВКИ </w:t>
      </w:r>
      <w:r w:rsidRPr="00D071E5">
        <w:rPr>
          <w:rFonts w:ascii="GHEA Grapalat" w:hAnsi="GHEA Grapalat"/>
          <w:i w:val="0"/>
        </w:rPr>
        <w:t xml:space="preserve"> под</w:t>
      </w:r>
      <w:proofErr w:type="gramEnd"/>
      <w:r w:rsidRPr="00D071E5">
        <w:rPr>
          <w:rFonts w:ascii="GHEA Grapalat" w:hAnsi="GHEA Grapalat"/>
          <w:i w:val="0"/>
        </w:rPr>
        <w:t xml:space="preserve"> кодом </w:t>
      </w:r>
      <w:r w:rsidR="006E3647">
        <w:rPr>
          <w:rFonts w:ascii="GHEA Grapalat" w:hAnsi="GHEA Grapalat"/>
          <w:i w:val="0"/>
          <w:sz w:val="24"/>
          <w:szCs w:val="24"/>
        </w:rPr>
        <w:t>ԱՄԱՎՊՀԴ-ԳՀԱՊՁԲ-2026/01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proofErr w:type="gramStart"/>
      <w:r w:rsidRPr="00D071E5">
        <w:rPr>
          <w:rFonts w:ascii="GHEA Grapalat" w:hAnsi="GHEA Grapalat"/>
        </w:rPr>
        <w:t>*,</w:t>
      </w:r>
      <w:r w:rsidR="00A90FCD" w:rsidRPr="00D071E5">
        <w:rPr>
          <w:rFonts w:ascii="GHEA Grapalat" w:hAnsi="GHEA Grapalat"/>
        </w:rPr>
        <w:t>и</w:t>
      </w:r>
      <w:proofErr w:type="gramEnd"/>
      <w:r w:rsidR="00A90FCD" w:rsidRPr="00D071E5">
        <w:rPr>
          <w:rFonts w:ascii="GHEA Grapalat" w:hAnsi="GHEA Grapalat"/>
        </w:rPr>
        <w:t xml:space="preserve">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59F9BC20"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w:t>
      </w:r>
      <w:proofErr w:type="gramStart"/>
      <w:r w:rsidR="00704EAA" w:rsidRPr="00D071E5">
        <w:rPr>
          <w:rFonts w:ascii="GHEA Grapalat" w:hAnsi="GHEA Grapalat"/>
        </w:rPr>
        <w:t xml:space="preserve">КОТИРОВКИ  </w:t>
      </w:r>
      <w:r w:rsidRPr="00D071E5">
        <w:rPr>
          <w:rFonts w:ascii="GHEA Grapalat" w:hAnsi="GHEA Grapalat"/>
          <w:i w:val="0"/>
        </w:rPr>
        <w:t>под</w:t>
      </w:r>
      <w:proofErr w:type="gramEnd"/>
      <w:r w:rsidRPr="00D071E5">
        <w:rPr>
          <w:rFonts w:ascii="GHEA Grapalat" w:hAnsi="GHEA Grapalat"/>
          <w:i w:val="0"/>
        </w:rPr>
        <w:t xml:space="preserve"> </w:t>
      </w:r>
      <w:r w:rsidR="006E3647">
        <w:rPr>
          <w:rFonts w:ascii="GHEA Grapalat" w:hAnsi="GHEA Grapalat"/>
          <w:i w:val="0"/>
          <w:sz w:val="24"/>
          <w:szCs w:val="24"/>
        </w:rPr>
        <w:t>ԱՄԱՎՊՀԴ-ԳՀԱՊՁԲ-2026/01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w:t>
      </w:r>
      <w:proofErr w:type="gramStart"/>
      <w:r w:rsidR="00B4502F" w:rsidRPr="00D071E5">
        <w:rPr>
          <w:rFonts w:ascii="GHEA Grapalat" w:hAnsi="GHEA Grapalat"/>
        </w:rPr>
        <w:t xml:space="preserve">КОТИРОВКИ </w:t>
      </w:r>
      <w:r w:rsidRPr="00D071E5">
        <w:rPr>
          <w:rFonts w:ascii="GHEA Grapalat" w:hAnsi="GHEA Grapalat"/>
        </w:rPr>
        <w:t xml:space="preserve"> случая</w:t>
      </w:r>
      <w:proofErr w:type="gramEnd"/>
      <w:r w:rsidRPr="00D071E5">
        <w:rPr>
          <w:rFonts w:ascii="GHEA Grapalat" w:hAnsi="GHEA Grapalat"/>
        </w:rPr>
        <w:t xml:space="preserve">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lastRenderedPageBreak/>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proofErr w:type="gramStart"/>
      <w:r w:rsidRPr="00D071E5">
        <w:rPr>
          <w:rFonts w:ascii="GHEA Grapalat" w:hAnsi="GHEA Grapalat"/>
        </w:rPr>
        <w:t xml:space="preserve">Прилагается  </w:t>
      </w:r>
      <w:r w:rsidR="00F855BB" w:rsidRPr="00D071E5">
        <w:rPr>
          <w:rFonts w:ascii="GHEA Grapalat" w:hAnsi="GHEA Grapalat"/>
        </w:rPr>
        <w:t>полное</w:t>
      </w:r>
      <w:proofErr w:type="gramEnd"/>
      <w:r w:rsidR="00F855BB" w:rsidRPr="00D071E5">
        <w:rPr>
          <w:rFonts w:ascii="GHEA Grapalat" w:hAnsi="GHEA Grapalat"/>
        </w:rPr>
        <w:t xml:space="preserve">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589B4BC1" w:rsidR="009B3641" w:rsidRPr="00D071E5" w:rsidRDefault="00D043C1"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6E3647">
        <w:rPr>
          <w:rFonts w:ascii="GHEA Grapalat" w:hAnsi="GHEA Grapalat"/>
          <w:i w:val="0"/>
          <w:sz w:val="24"/>
          <w:szCs w:val="24"/>
        </w:rPr>
        <w:t>ԱՄԱՎՊՀԴ-ԳՀԱՊՁԲ-2026/01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625A5DD3" w:rsidR="00D043C1" w:rsidRPr="00D071E5" w:rsidRDefault="00D043C1" w:rsidP="00D043C1">
      <w:pPr>
        <w:widowControl w:val="0"/>
        <w:jc w:val="both"/>
        <w:rPr>
          <w:rFonts w:ascii="GHEA Grapalat" w:hAnsi="GHEA Grapalat"/>
        </w:rPr>
      </w:pPr>
      <w:r w:rsidRPr="00D071E5">
        <w:rPr>
          <w:rFonts w:ascii="GHEA Grapalat" w:hAnsi="GHEA Grapalat"/>
        </w:rPr>
        <w:t>____________________________</w:t>
      </w:r>
      <w:proofErr w:type="gramStart"/>
      <w:r w:rsidRPr="00D071E5">
        <w:rPr>
          <w:rFonts w:ascii="GHEA Grapalat" w:hAnsi="GHEA Grapalat"/>
        </w:rPr>
        <w:t xml:space="preserve">_,   </w:t>
      </w:r>
      <w:proofErr w:type="gramEnd"/>
      <w:r w:rsidRPr="00D071E5">
        <w:rPr>
          <w:rFonts w:ascii="GHEA Grapalat" w:hAnsi="GHEA Grapalat"/>
        </w:rPr>
        <w:t xml:space="preserve">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5B2DA7B3"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кодом </w:t>
      </w:r>
      <w:r w:rsidR="006E3647">
        <w:rPr>
          <w:rFonts w:ascii="GHEA Grapalat" w:hAnsi="GHEA Grapalat"/>
          <w:i w:val="0"/>
          <w:sz w:val="24"/>
          <w:szCs w:val="24"/>
        </w:rPr>
        <w:t>ԱՄԱՎՊՀԴ-ԳՀԱՊՁԲ-2026/01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3F655B47"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кодом </w:t>
      </w:r>
      <w:r w:rsidR="006E3647">
        <w:rPr>
          <w:rFonts w:ascii="GHEA Grapalat" w:hAnsi="GHEA Grapalat"/>
          <w:i w:val="0"/>
          <w:sz w:val="24"/>
          <w:szCs w:val="24"/>
        </w:rPr>
        <w:t>ԱՄԱՎՊՀԴ-ԳՀԱՊՁԲ-2026/01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707D4EC9"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w:t>
      </w:r>
      <w:proofErr w:type="gramStart"/>
      <w:r w:rsidR="00B4502F" w:rsidRPr="00D071E5">
        <w:rPr>
          <w:rFonts w:ascii="GHEA Grapalat" w:hAnsi="GHEA Grapalat"/>
          <w:spacing w:val="-6"/>
        </w:rPr>
        <w:t xml:space="preserve">КОТИРОВКИ </w:t>
      </w:r>
      <w:r w:rsidRPr="00D071E5">
        <w:rPr>
          <w:rFonts w:ascii="GHEA Grapalat" w:hAnsi="GHEA Grapalat"/>
          <w:spacing w:val="-6"/>
        </w:rPr>
        <w:t xml:space="preserve"> под</w:t>
      </w:r>
      <w:proofErr w:type="gramEnd"/>
      <w:r w:rsidRPr="00D071E5">
        <w:rPr>
          <w:rFonts w:ascii="GHEA Grapalat" w:hAnsi="GHEA Grapalat"/>
          <w:spacing w:val="-6"/>
        </w:rPr>
        <w:t xml:space="preserve"> кодом </w:t>
      </w:r>
      <w:r w:rsidR="006E3647">
        <w:rPr>
          <w:rFonts w:ascii="GHEA Grapalat" w:hAnsi="GHEA Grapalat"/>
          <w:i w:val="0"/>
          <w:sz w:val="24"/>
          <w:szCs w:val="24"/>
        </w:rPr>
        <w:t>ԱՄԱՎՊՀԴ-ԳՀԱՊՁԲ-2026/01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D071E5" w:rsidRDefault="00853DFC" w:rsidP="00853DFC">
      <w:pPr>
        <w:rPr>
          <w:rFonts w:ascii="GHEA Grapalat" w:hAnsi="GHEA Grapalat"/>
          <w:b/>
        </w:rPr>
      </w:pPr>
    </w:p>
    <w:p w14:paraId="778396CF" w14:textId="77777777" w:rsidR="003E31E5" w:rsidRPr="00D071E5" w:rsidRDefault="003E31E5" w:rsidP="003E31E5">
      <w:pPr>
        <w:widowControl w:val="0"/>
        <w:spacing w:after="160"/>
        <w:ind w:firstLine="567"/>
        <w:jc w:val="right"/>
        <w:rPr>
          <w:rFonts w:ascii="GHEA Grapalat" w:hAnsi="GHEA Grapalat"/>
          <w:b/>
        </w:rPr>
      </w:pPr>
      <w:r w:rsidRPr="00D071E5">
        <w:rPr>
          <w:rFonts w:ascii="GHEA Grapalat" w:hAnsi="GHEA Grapalat"/>
          <w:b/>
        </w:rPr>
        <w:lastRenderedPageBreak/>
        <w:t>Приложение № 4</w:t>
      </w:r>
      <w:r w:rsidR="005D6FB8" w:rsidRPr="00D071E5">
        <w:rPr>
          <w:rFonts w:ascii="GHEA Grapalat" w:hAnsi="GHEA Grapalat"/>
          <w:b/>
        </w:rPr>
        <w:t>.</w:t>
      </w:r>
      <w:r w:rsidRPr="00D071E5">
        <w:rPr>
          <w:rFonts w:ascii="GHEA Grapalat" w:hAnsi="GHEA Grapalat"/>
          <w:b/>
        </w:rPr>
        <w:t>1</w:t>
      </w:r>
    </w:p>
    <w:p w14:paraId="0E3D6A3B" w14:textId="64667F14" w:rsidR="009B3641" w:rsidRPr="00D071E5" w:rsidRDefault="003E31E5"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w:t>
      </w:r>
      <w:r w:rsidR="00B4502F" w:rsidRPr="00D071E5">
        <w:rPr>
          <w:rFonts w:ascii="GHEA Grapalat" w:hAnsi="GHEA Grapalat"/>
          <w:b/>
        </w:rPr>
        <w:t xml:space="preserve">ЗАПРОС КОТИРОВКИ </w:t>
      </w:r>
      <w:r w:rsidRPr="00D071E5">
        <w:rPr>
          <w:rFonts w:ascii="GHEA Grapalat" w:hAnsi="GHEA Grapalat" w:cs="Arial"/>
          <w:b/>
        </w:rPr>
        <w:br/>
      </w:r>
      <w:r w:rsidRPr="00D071E5">
        <w:rPr>
          <w:rFonts w:ascii="GHEA Grapalat" w:hAnsi="GHEA Grapalat"/>
          <w:b/>
        </w:rPr>
        <w:t xml:space="preserve">под кодом </w:t>
      </w:r>
      <w:r w:rsidR="006E3647">
        <w:rPr>
          <w:rFonts w:ascii="GHEA Grapalat" w:hAnsi="GHEA Grapalat"/>
          <w:i w:val="0"/>
          <w:sz w:val="24"/>
          <w:szCs w:val="24"/>
        </w:rPr>
        <w:t>ԱՄԱՎՊՀԴ-ԳՀԱՊՁԲ-2026/01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D071E5">
        <w:rPr>
          <w:rFonts w:ascii="GHEA Grapalat" w:eastAsiaTheme="minorHAnsi" w:hAnsi="GHEA Grapalat" w:cstheme="minorBidi"/>
        </w:rPr>
        <w:t xml:space="preserve">договор)   </w:t>
      </w:r>
      <w:proofErr w:type="gramEnd"/>
      <w:r w:rsidRPr="00D071E5">
        <w:rPr>
          <w:rFonts w:ascii="GHEA Grapalat" w:eastAsiaTheme="minorHAnsi" w:hAnsi="GHEA Grapalat" w:cstheme="minorBidi"/>
        </w:rPr>
        <w:t xml:space="preserve">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w:t>
      </w:r>
      <w:proofErr w:type="gramStart"/>
      <w:r w:rsidRPr="00D071E5">
        <w:rPr>
          <w:rFonts w:ascii="GHEA Grapalat" w:eastAsiaTheme="minorHAnsi" w:hAnsi="GHEA Grapalat" w:cstheme="minorBidi"/>
        </w:rPr>
        <w:t>принципал )</w:t>
      </w:r>
      <w:proofErr w:type="gramEnd"/>
      <w:r w:rsidRPr="00D071E5">
        <w:rPr>
          <w:rFonts w:ascii="GHEA Grapalat" w:eastAsiaTheme="minorHAnsi" w:hAnsi="GHEA Grapalat" w:cstheme="minorBidi"/>
        </w:rPr>
        <w:t xml:space="preserve">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6874AE81"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767BB8">
        <w:rPr>
          <w:rFonts w:ascii="GHEA Grapalat" w:hAnsi="GHEA Grapalat"/>
        </w:rPr>
        <w:t xml:space="preserve">“Аштаракская Начальная школа имени В. Петросяна”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0BD802E3" w:rsidR="003E31E5" w:rsidRPr="00D071E5" w:rsidRDefault="003E31E5" w:rsidP="00507A3F">
      <w:pPr>
        <w:pStyle w:val="a3"/>
        <w:spacing w:line="240" w:lineRule="auto"/>
        <w:ind w:firstLine="0"/>
        <w:rPr>
          <w:rFonts w:ascii="GHEA Grapalat" w:eastAsiaTheme="minorHAnsi" w:hAnsi="GHEA Grapalat" w:cstheme="minorBidi"/>
          <w:sz w:val="18"/>
          <w:szCs w:val="18"/>
        </w:rPr>
      </w:pPr>
      <w:proofErr w:type="gramStart"/>
      <w:r w:rsidRPr="00D071E5">
        <w:rPr>
          <w:rFonts w:ascii="GHEA Grapalat" w:eastAsiaTheme="minorHAnsi" w:hAnsi="GHEA Grapalat" w:cstheme="minorBidi"/>
        </w:rPr>
        <w:t>процедуры  закупок</w:t>
      </w:r>
      <w:proofErr w:type="gramEnd"/>
      <w:r w:rsidRPr="00D071E5">
        <w:rPr>
          <w:rFonts w:ascii="GHEA Grapalat" w:eastAsiaTheme="minorHAnsi" w:hAnsi="GHEA Grapalat" w:cstheme="minorBidi"/>
        </w:rPr>
        <w:t xml:space="preserve"> под кодом </w:t>
      </w:r>
      <w:r w:rsidR="00507A3F" w:rsidRPr="00507A3F">
        <w:rPr>
          <w:rFonts w:ascii="GHEA Grapalat" w:eastAsiaTheme="minorHAnsi" w:hAnsi="GHEA Grapalat" w:cstheme="minorBidi"/>
        </w:rPr>
        <w:t xml:space="preserve"> </w:t>
      </w:r>
      <w:r w:rsidR="006E3647">
        <w:rPr>
          <w:rFonts w:ascii="GHEA Grapalat" w:hAnsi="GHEA Grapalat"/>
          <w:i w:val="0"/>
          <w:sz w:val="24"/>
          <w:szCs w:val="24"/>
        </w:rPr>
        <w:t>ԱՄԱՎՊՀԴ-ԳՀԱՊՁԲ-2026/01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w:t>
      </w:r>
      <w:proofErr w:type="gramStart"/>
      <w:r w:rsidRPr="00D071E5">
        <w:rPr>
          <w:rFonts w:ascii="GHEA Grapalat" w:eastAsiaTheme="minorHAnsi" w:hAnsi="GHEA Grapalat" w:cstheme="minorBidi"/>
          <w:sz w:val="18"/>
          <w:szCs w:val="18"/>
        </w:rPr>
        <w:t>наименование банка</w:t>
      </w:r>
      <w:proofErr w:type="gramEnd"/>
      <w:r w:rsidRPr="00D071E5">
        <w:rPr>
          <w:rFonts w:ascii="GHEA Grapalat" w:eastAsiaTheme="minorHAnsi" w:hAnsi="GHEA Grapalat" w:cstheme="minorBidi"/>
          <w:sz w:val="18"/>
          <w:szCs w:val="18"/>
        </w:rPr>
        <w:t xml:space="preserve">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071E5">
        <w:rPr>
          <w:rFonts w:ascii="GHEA Grapalat" w:eastAsiaTheme="minorHAnsi" w:hAnsi="GHEA Grapalat" w:cstheme="minorBidi"/>
        </w:rPr>
        <w:t xml:space="preserve">   (</w:t>
      </w:r>
      <w:proofErr w:type="gramEnd"/>
      <w:r w:rsidRPr="00D071E5">
        <w:rPr>
          <w:rFonts w:ascii="GHEA Grapalat" w:eastAsiaTheme="minorHAnsi" w:hAnsi="GHEA Grapalat" w:cstheme="minorBidi"/>
        </w:rPr>
        <w:t xml:space="preserve">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w:t>
      </w:r>
      <w:proofErr w:type="gramStart"/>
      <w:r w:rsidR="00C2217E" w:rsidRPr="00D071E5">
        <w:rPr>
          <w:rFonts w:ascii="GHEA Grapalat" w:eastAsiaTheme="minorHAnsi" w:hAnsi="GHEA Grapalat" w:cstheme="minorBidi"/>
        </w:rPr>
        <w:t>лицу</w:t>
      </w:r>
      <w:proofErr w:type="gramEnd"/>
      <w:r w:rsidR="00C2217E" w:rsidRPr="00D071E5">
        <w:rPr>
          <w:rFonts w:ascii="GHEA Grapalat" w:eastAsiaTheme="minorHAnsi" w:hAnsi="GHEA Grapalat" w:cstheme="minorBidi"/>
        </w:rPr>
        <w:t xml:space="preserve">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D071E5">
        <w:rPr>
          <w:rFonts w:ascii="GHEA Grapalat" w:eastAsiaTheme="minorHAnsi" w:hAnsi="GHEA Grapalat" w:cstheme="minorBidi"/>
        </w:rPr>
        <w:t>заключаемого  между</w:t>
      </w:r>
      <w:proofErr w:type="gramEnd"/>
      <w:r w:rsidRPr="00D071E5">
        <w:rPr>
          <w:rFonts w:ascii="GHEA Grapalat" w:eastAsiaTheme="minorHAnsi" w:hAnsi="GHEA Grapalat" w:cstheme="minorBidi"/>
        </w:rPr>
        <w:t xml:space="preserve">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proofErr w:type="gramStart"/>
      <w:r w:rsidRPr="00D071E5">
        <w:rPr>
          <w:rFonts w:ascii="GHEA Grapalat" w:eastAsiaTheme="minorHAnsi" w:hAnsi="GHEA Grapalat" w:cstheme="minorBidi"/>
        </w:rPr>
        <w:t>и  действует</w:t>
      </w:r>
      <w:proofErr w:type="gramEnd"/>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roofErr w:type="gramStart"/>
      <w:r w:rsidR="00B961C7" w:rsidRPr="00D071E5">
        <w:rPr>
          <w:rFonts w:ascii="GHEA Grapalat" w:hAnsi="GHEA Grapalat"/>
          <w:sz w:val="16"/>
          <w:szCs w:val="16"/>
        </w:rPr>
        <w:t>крайний</w:t>
      </w:r>
      <w:r w:rsidRPr="00D071E5">
        <w:rPr>
          <w:rFonts w:ascii="GHEA Grapalat" w:hAnsi="GHEA Grapalat"/>
          <w:sz w:val="16"/>
          <w:szCs w:val="16"/>
        </w:rPr>
        <w:t xml:space="preserve">  срок</w:t>
      </w:r>
      <w:proofErr w:type="gramEnd"/>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w:t>
      </w:r>
      <w:proofErr w:type="gramStart"/>
      <w:r w:rsidRPr="00D071E5">
        <w:rPr>
          <w:rFonts w:ascii="GHEA Grapalat" w:eastAsiaTheme="minorHAnsi" w:hAnsi="GHEA Grapalat" w:cstheme="minorBidi"/>
        </w:rPr>
        <w:t>электронной почты секретаря оценочной комиссии</w:t>
      </w:r>
      <w:proofErr w:type="gramEnd"/>
      <w:r w:rsidRPr="00D071E5">
        <w:rPr>
          <w:rFonts w:ascii="GHEA Grapalat" w:eastAsiaTheme="minorHAnsi" w:hAnsi="GHEA Grapalat" w:cstheme="minorBidi"/>
        </w:rPr>
        <w:t xml:space="preserve">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копии </w:t>
      </w:r>
      <w:proofErr w:type="gramStart"/>
      <w:r w:rsidRPr="00D071E5">
        <w:rPr>
          <w:rFonts w:ascii="GHEA Grapalat" w:eastAsiaTheme="minorHAnsi" w:hAnsi="GHEA Grapalat" w:cstheme="minorBidi"/>
        </w:rPr>
        <w:t>внесенных  в</w:t>
      </w:r>
      <w:proofErr w:type="gramEnd"/>
      <w:r w:rsidRPr="00D071E5">
        <w:rPr>
          <w:rFonts w:ascii="GHEA Grapalat" w:eastAsiaTheme="minorHAnsi" w:hAnsi="GHEA Grapalat" w:cstheme="minorBidi"/>
        </w:rPr>
        <w:t xml:space="preserve">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402152"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75ABA25B"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 xml:space="preserve">Наименование, или имя, фамилия </w:t>
            </w:r>
            <w:proofErr w:type="gramStart"/>
            <w:r w:rsidRPr="00D071E5">
              <w:rPr>
                <w:rFonts w:ascii="GHEA Grapalat" w:hAnsi="GHEA Grapalat"/>
              </w:rPr>
              <w:t>бенефициара:</w:t>
            </w:r>
            <w:r w:rsidR="00AC55E5" w:rsidRPr="00AC55E5">
              <w:rPr>
                <w:rFonts w:ascii="GHEA Grapalat" w:hAnsi="GHEA Grapalat"/>
              </w:rPr>
              <w:t xml:space="preserve"> </w:t>
            </w:r>
            <w:r w:rsidR="00AC55E5">
              <w:t xml:space="preserve"> </w:t>
            </w:r>
            <w:r w:rsidR="00AC55E5" w:rsidRPr="00AC55E5">
              <w:rPr>
                <w:rFonts w:ascii="GHEA Grapalat" w:hAnsi="GHEA Grapalat"/>
              </w:rPr>
              <w:t>“</w:t>
            </w:r>
            <w:proofErr w:type="gramEnd"/>
            <w:r w:rsidR="00AC55E5" w:rsidRPr="00AC55E5">
              <w:rPr>
                <w:rFonts w:ascii="GHEA Grapalat" w:hAnsi="GHEA Grapalat"/>
              </w:rPr>
              <w:t>Аштаракская Начальная школа имени В. Петросяна”</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14B98CF3"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D071E5">
              <w:rPr>
                <w:rFonts w:ascii="GHEA Grapalat" w:hAnsi="GHEA Grapalat"/>
                <w:lang w:val="en-US"/>
              </w:rPr>
              <w:t xml:space="preserve">  </w:t>
            </w:r>
            <w:r w:rsidR="00DF6AC0">
              <w:rPr>
                <w:rFonts w:ascii="GHEA Grapalat" w:hAnsi="GHEA Grapalat"/>
                <w:color w:val="000000"/>
                <w:sz w:val="20"/>
                <w:szCs w:val="20"/>
                <w:shd w:val="clear" w:color="auto" w:fill="FFFFFF"/>
              </w:rPr>
              <w:t xml:space="preserve"> </w:t>
            </w:r>
            <w:proofErr w:type="gramEnd"/>
            <w:r w:rsidR="00DF6AC0">
              <w:rPr>
                <w:rFonts w:ascii="GHEA Grapalat" w:hAnsi="GHEA Grapalat"/>
                <w:color w:val="000000"/>
                <w:sz w:val="20"/>
                <w:szCs w:val="20"/>
                <w:shd w:val="clear" w:color="auto" w:fill="FFFFFF"/>
              </w:rPr>
              <w:t>05010068</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2CAFBACD"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gramStart"/>
            <w:r w:rsidRPr="00D071E5">
              <w:rPr>
                <w:rFonts w:ascii="GHEA Grapalat" w:hAnsi="GHEA Grapalat"/>
              </w:rPr>
              <w:t>сч.№</w:t>
            </w:r>
            <w:proofErr w:type="gramEnd"/>
            <w:r w:rsidRPr="00D071E5">
              <w:rPr>
                <w:rFonts w:ascii="GHEA Grapalat" w:hAnsi="GHEA Grapalat"/>
              </w:rPr>
              <w:t>)</w:t>
            </w:r>
            <w:r w:rsidRPr="00D071E5">
              <w:rPr>
                <w:rFonts w:ascii="GHEA Grapalat" w:hAnsi="GHEA Grapalat"/>
                <w:lang w:val="en-US"/>
              </w:rPr>
              <w:t xml:space="preserve"> </w:t>
            </w:r>
            <w:r w:rsidR="00DF6AC0">
              <w:rPr>
                <w:rFonts w:ascii="GHEA Grapalat" w:hAnsi="GHEA Grapalat"/>
                <w:color w:val="000000"/>
                <w:sz w:val="20"/>
                <w:szCs w:val="20"/>
                <w:shd w:val="clear" w:color="auto" w:fill="FFFFFF"/>
              </w:rPr>
              <w:t xml:space="preserve"> 900448000498</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31553A78"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6E3647">
        <w:rPr>
          <w:rFonts w:ascii="GHEA Grapalat" w:hAnsi="GHEA Grapalat"/>
          <w:i w:val="0"/>
          <w:sz w:val="24"/>
          <w:szCs w:val="24"/>
        </w:rPr>
        <w:t>ԱՄԱՎՊՀԴ-ԳՀԱՊՁԲ-2026/01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37D01E86"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r w:rsidR="006D1F43" w:rsidRPr="006D1F43">
              <w:rPr>
                <w:rFonts w:ascii="GHEA Grapalat" w:hAnsi="GHEA Grapalat"/>
              </w:rPr>
              <w:t>Аштарак</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3B7862EB" w:rsidR="000A214C" w:rsidRPr="006D1F43" w:rsidRDefault="000A214C" w:rsidP="006D1F43">
      <w:pPr>
        <w:widowControl w:val="0"/>
        <w:tabs>
          <w:tab w:val="left" w:pos="567"/>
        </w:tabs>
        <w:jc w:val="both"/>
        <w:rPr>
          <w:rFonts w:ascii="GHEA Grapalat" w:hAnsi="GHEA Grapalat"/>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 xml:space="preserve">“Аштаракская Начальная школа имени В. </w:t>
      </w:r>
      <w:proofErr w:type="gramStart"/>
      <w:r w:rsidR="006D1F43" w:rsidRPr="006D1F43">
        <w:rPr>
          <w:rFonts w:ascii="GHEA Grapalat" w:hAnsi="GHEA Grapalat"/>
        </w:rPr>
        <w:t>Петросяна”</w:t>
      </w:r>
      <w:r w:rsidRPr="00D071E5">
        <w:rPr>
          <w:rFonts w:ascii="GHEA Grapalat" w:hAnsi="GHEA Grapalat"/>
          <w:spacing w:val="-6"/>
        </w:rPr>
        <w:t>*</w:t>
      </w:r>
      <w:proofErr w:type="gramEnd"/>
      <w:r w:rsidRPr="00D071E5">
        <w:rPr>
          <w:rFonts w:ascii="GHEA Grapalat" w:hAnsi="GHEA Grapalat"/>
          <w:spacing w:val="-6"/>
        </w:rPr>
        <w:t xml:space="preserve">(далее — Заказчик) </w:t>
      </w:r>
    </w:p>
    <w:p w14:paraId="4F07A06A" w14:textId="77777777" w:rsidR="000A214C" w:rsidRPr="00D071E5" w:rsidRDefault="000A214C" w:rsidP="00C867A0">
      <w:pPr>
        <w:widowControl w:val="0"/>
        <w:tabs>
          <w:tab w:val="left" w:pos="284"/>
        </w:tabs>
        <w:spacing w:after="160"/>
        <w:jc w:val="both"/>
        <w:rPr>
          <w:rFonts w:ascii="GHEA Grapalat" w:hAnsi="GHEA Grapalat" w:cs="GHEA Grapalat"/>
        </w:rPr>
      </w:pPr>
      <w:r w:rsidRPr="00D071E5">
        <w:rPr>
          <w:rFonts w:ascii="GHEA Grapalat" w:hAnsi="GHEA Grapalat"/>
          <w:vertAlign w:val="superscript"/>
        </w:rPr>
        <w:t>наименование заказчика</w:t>
      </w:r>
    </w:p>
    <w:p w14:paraId="14C5D935" w14:textId="76666219" w:rsidR="001359A9" w:rsidRDefault="000A214C" w:rsidP="001359A9">
      <w:pPr>
        <w:pStyle w:val="a3"/>
        <w:spacing w:line="240" w:lineRule="auto"/>
        <w:ind w:firstLine="0"/>
        <w:jc w:val="right"/>
        <w:rPr>
          <w:rFonts w:ascii="GHEA Grapalat" w:hAnsi="GHEA Grapalat"/>
          <w:i w:val="0"/>
          <w:sz w:val="22"/>
          <w:szCs w:val="22"/>
          <w:lang w:val="af-ZA"/>
        </w:rPr>
      </w:pPr>
      <w:r w:rsidRPr="00D071E5">
        <w:rPr>
          <w:rFonts w:ascii="GHEA Grapalat" w:hAnsi="GHEA Grapalat"/>
        </w:rPr>
        <w:t xml:space="preserve">процедуре закупок под кодом </w:t>
      </w:r>
      <w:r w:rsidR="006E3647">
        <w:rPr>
          <w:rFonts w:ascii="GHEA Grapalat" w:hAnsi="GHEA Grapalat"/>
          <w:i w:val="0"/>
          <w:sz w:val="22"/>
          <w:szCs w:val="22"/>
          <w:lang w:val="af-ZA"/>
        </w:rPr>
        <w:t>ԱՄԱՎՊՀԴ-ԳՀԱՊՁԲ-2026/01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049EF72C"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t xml:space="preserve"> </w:t>
            </w:r>
            <w:r w:rsidR="00AC55E5" w:rsidRPr="00AC55E5">
              <w:rPr>
                <w:rFonts w:ascii="GHEA Grapalat" w:hAnsi="GHEA Grapalat"/>
              </w:rPr>
              <w:t xml:space="preserve">“Аштаракская Начальная школа имени В. Петросяна”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57D39377"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D071E5">
              <w:rPr>
                <w:rFonts w:ascii="GHEA Grapalat" w:hAnsi="GHEA Grapalat"/>
                <w:lang w:val="en-US"/>
              </w:rPr>
              <w:t xml:space="preserve">  </w:t>
            </w:r>
            <w:r w:rsidR="00DF6AC0">
              <w:rPr>
                <w:rFonts w:ascii="GHEA Grapalat" w:hAnsi="GHEA Grapalat"/>
                <w:color w:val="000000"/>
                <w:sz w:val="20"/>
                <w:szCs w:val="20"/>
                <w:shd w:val="clear" w:color="auto" w:fill="FFFFFF"/>
              </w:rPr>
              <w:t xml:space="preserve"> </w:t>
            </w:r>
            <w:proofErr w:type="gramEnd"/>
            <w:r w:rsidR="00DF6AC0">
              <w:rPr>
                <w:rFonts w:ascii="GHEA Grapalat" w:hAnsi="GHEA Grapalat"/>
                <w:color w:val="000000"/>
                <w:sz w:val="20"/>
                <w:szCs w:val="20"/>
                <w:shd w:val="clear" w:color="auto" w:fill="FFFFFF"/>
              </w:rPr>
              <w:t>05010068</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2C64ED1C"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gramStart"/>
            <w:r w:rsidRPr="00D071E5">
              <w:rPr>
                <w:rFonts w:ascii="GHEA Grapalat" w:hAnsi="GHEA Grapalat"/>
              </w:rPr>
              <w:t>сч.№</w:t>
            </w:r>
            <w:proofErr w:type="gramEnd"/>
            <w:r w:rsidRPr="00D071E5">
              <w:rPr>
                <w:rFonts w:ascii="GHEA Grapalat" w:hAnsi="GHEA Grapalat"/>
              </w:rPr>
              <w:t>)</w:t>
            </w:r>
            <w:r w:rsidRPr="00D071E5">
              <w:rPr>
                <w:rFonts w:ascii="GHEA Grapalat" w:hAnsi="GHEA Grapalat"/>
                <w:lang w:val="en-US"/>
              </w:rPr>
              <w:t xml:space="preserve"> </w:t>
            </w:r>
            <w:r w:rsidR="00DF6AC0">
              <w:rPr>
                <w:rFonts w:ascii="GHEA Grapalat" w:hAnsi="GHEA Grapalat"/>
                <w:color w:val="000000"/>
                <w:sz w:val="20"/>
                <w:szCs w:val="20"/>
                <w:shd w:val="clear" w:color="auto" w:fill="FFFFFF"/>
              </w:rPr>
              <w:t xml:space="preserve"> 900448000498</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14C5F3FB"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6E3647">
        <w:rPr>
          <w:rFonts w:ascii="GHEA Grapalat" w:hAnsi="GHEA Grapalat"/>
          <w:b/>
          <w:sz w:val="22"/>
          <w:szCs w:val="22"/>
          <w:lang w:val="af-ZA"/>
        </w:rPr>
        <w:t>ԱՄԱՎՊՀԴ-ԳՀԱՊՁԲ-2026/01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D071E5">
        <w:rPr>
          <w:rFonts w:ascii="GHEA Grapalat" w:hAnsi="GHEA Grapalat"/>
        </w:rPr>
        <w:t>товара</w:t>
      </w:r>
      <w:r w:rsidR="005A3009" w:rsidRPr="00D071E5">
        <w:rPr>
          <w:rFonts w:ascii="GHEA Grapalat" w:hAnsi="GHEA Grapalat"/>
        </w:rPr>
        <w:t>,а</w:t>
      </w:r>
      <w:proofErr w:type="gramEnd"/>
      <w:r w:rsidR="005A3009" w:rsidRPr="00D071E5">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D071E5">
        <w:rPr>
          <w:rFonts w:ascii="GHEA Grapalat" w:hAnsi="GHEA Grapalat"/>
        </w:rPr>
        <w:t xml:space="preserve">обеспечений квалификации и </w:t>
      </w:r>
      <w:r w:rsidRPr="00D071E5">
        <w:rPr>
          <w:rFonts w:ascii="GHEA Grapalat" w:hAnsi="GHEA Grapalat"/>
        </w:rPr>
        <w:t>договора</w:t>
      </w:r>
      <w:proofErr w:type="gramEnd"/>
      <w:r w:rsidRPr="00D071E5">
        <w:rPr>
          <w:rFonts w:ascii="GHEA Grapalat" w:hAnsi="GHEA Grapalat"/>
        </w:rPr>
        <w:t xml:space="preserve">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FD2350">
          <w:footerReference w:type="default" r:id="rId10"/>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9A6950">
        <w:trPr>
          <w:jc w:val="center"/>
        </w:trPr>
        <w:tc>
          <w:tcPr>
            <w:tcW w:w="15867" w:type="dxa"/>
            <w:gridSpan w:val="12"/>
          </w:tcPr>
          <w:p w14:paraId="18873B3C"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AC55E5">
        <w:trPr>
          <w:trHeight w:val="219"/>
          <w:jc w:val="center"/>
        </w:trPr>
        <w:tc>
          <w:tcPr>
            <w:tcW w:w="777" w:type="dxa"/>
            <w:vMerge w:val="restart"/>
            <w:vAlign w:val="center"/>
          </w:tcPr>
          <w:p w14:paraId="49623EEF"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B64ECA">
            <w:pPr>
              <w:widowControl w:val="0"/>
              <w:jc w:val="center"/>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D82E07">
            <w:pPr>
              <w:widowControl w:val="0"/>
              <w:ind w:left="-96" w:right="-108"/>
              <w:jc w:val="center"/>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B46D58">
            <w:pPr>
              <w:widowControl w:val="0"/>
              <w:ind w:left="-108" w:right="-59"/>
              <w:jc w:val="center"/>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B46D58">
            <w:pPr>
              <w:widowControl w:val="0"/>
              <w:ind w:left="-48" w:right="-108"/>
              <w:jc w:val="center"/>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B46D58">
            <w:pPr>
              <w:widowControl w:val="0"/>
              <w:ind w:left="-126" w:right="-108"/>
              <w:jc w:val="center"/>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AC55E5">
        <w:trPr>
          <w:trHeight w:val="445"/>
          <w:jc w:val="center"/>
        </w:trPr>
        <w:tc>
          <w:tcPr>
            <w:tcW w:w="777" w:type="dxa"/>
            <w:vMerge/>
            <w:vAlign w:val="center"/>
          </w:tcPr>
          <w:p w14:paraId="61066753" w14:textId="77777777" w:rsidR="00071D1C" w:rsidRPr="00D071E5" w:rsidRDefault="00071D1C" w:rsidP="00B46D58">
            <w:pPr>
              <w:widowControl w:val="0"/>
              <w:jc w:val="center"/>
              <w:rPr>
                <w:rFonts w:ascii="GHEA Grapalat" w:hAnsi="GHEA Grapalat"/>
                <w:sz w:val="16"/>
                <w:szCs w:val="16"/>
              </w:rPr>
            </w:pPr>
          </w:p>
        </w:tc>
        <w:tc>
          <w:tcPr>
            <w:tcW w:w="1907" w:type="dxa"/>
            <w:vMerge/>
            <w:vAlign w:val="center"/>
          </w:tcPr>
          <w:p w14:paraId="4DB6C3FA" w14:textId="77777777" w:rsidR="00071D1C" w:rsidRPr="00D071E5" w:rsidRDefault="00071D1C" w:rsidP="00B46D58">
            <w:pPr>
              <w:widowControl w:val="0"/>
              <w:jc w:val="center"/>
              <w:rPr>
                <w:rFonts w:ascii="GHEA Grapalat" w:hAnsi="GHEA Grapalat"/>
                <w:sz w:val="16"/>
                <w:szCs w:val="16"/>
              </w:rPr>
            </w:pPr>
          </w:p>
        </w:tc>
        <w:tc>
          <w:tcPr>
            <w:tcW w:w="1276" w:type="dxa"/>
            <w:vMerge/>
            <w:vAlign w:val="center"/>
          </w:tcPr>
          <w:p w14:paraId="77892C14" w14:textId="77777777" w:rsidR="00071D1C" w:rsidRPr="00D071E5" w:rsidRDefault="00071D1C" w:rsidP="00B46D58">
            <w:pPr>
              <w:widowControl w:val="0"/>
              <w:jc w:val="center"/>
              <w:rPr>
                <w:rFonts w:ascii="GHEA Grapalat" w:hAnsi="GHEA Grapalat"/>
                <w:sz w:val="16"/>
                <w:szCs w:val="16"/>
              </w:rPr>
            </w:pPr>
          </w:p>
        </w:tc>
        <w:tc>
          <w:tcPr>
            <w:tcW w:w="1134" w:type="dxa"/>
            <w:vMerge/>
            <w:vAlign w:val="center"/>
          </w:tcPr>
          <w:p w14:paraId="646CE86F" w14:textId="77777777" w:rsidR="00071D1C" w:rsidRPr="00D071E5" w:rsidRDefault="00071D1C" w:rsidP="00B46D58">
            <w:pPr>
              <w:widowControl w:val="0"/>
              <w:jc w:val="center"/>
              <w:rPr>
                <w:rFonts w:ascii="GHEA Grapalat" w:hAnsi="GHEA Grapalat"/>
                <w:sz w:val="16"/>
                <w:szCs w:val="16"/>
              </w:rPr>
            </w:pPr>
          </w:p>
        </w:tc>
        <w:tc>
          <w:tcPr>
            <w:tcW w:w="3827" w:type="dxa"/>
            <w:vMerge/>
            <w:vAlign w:val="center"/>
          </w:tcPr>
          <w:p w14:paraId="411DDD31" w14:textId="77777777" w:rsidR="00071D1C" w:rsidRPr="00D071E5" w:rsidRDefault="00071D1C" w:rsidP="00B46D58">
            <w:pPr>
              <w:widowControl w:val="0"/>
              <w:jc w:val="center"/>
              <w:rPr>
                <w:rFonts w:ascii="GHEA Grapalat" w:hAnsi="GHEA Grapalat"/>
                <w:sz w:val="16"/>
                <w:szCs w:val="16"/>
              </w:rPr>
            </w:pPr>
          </w:p>
        </w:tc>
        <w:tc>
          <w:tcPr>
            <w:tcW w:w="851" w:type="dxa"/>
            <w:vMerge/>
            <w:vAlign w:val="center"/>
          </w:tcPr>
          <w:p w14:paraId="31BB65BC" w14:textId="77777777" w:rsidR="00071D1C" w:rsidRPr="00D071E5" w:rsidRDefault="00071D1C" w:rsidP="00B46D58">
            <w:pPr>
              <w:widowControl w:val="0"/>
              <w:jc w:val="center"/>
              <w:rPr>
                <w:rFonts w:ascii="GHEA Grapalat" w:hAnsi="GHEA Grapalat"/>
                <w:sz w:val="16"/>
                <w:szCs w:val="16"/>
              </w:rPr>
            </w:pPr>
          </w:p>
        </w:tc>
        <w:tc>
          <w:tcPr>
            <w:tcW w:w="1134" w:type="dxa"/>
            <w:vMerge/>
            <w:vAlign w:val="center"/>
          </w:tcPr>
          <w:p w14:paraId="7D3ABB54" w14:textId="77777777" w:rsidR="00071D1C" w:rsidRPr="00D071E5" w:rsidRDefault="00071D1C" w:rsidP="00B46D58">
            <w:pPr>
              <w:widowControl w:val="0"/>
              <w:jc w:val="center"/>
              <w:rPr>
                <w:rFonts w:ascii="GHEA Grapalat" w:hAnsi="GHEA Grapalat"/>
                <w:sz w:val="16"/>
                <w:szCs w:val="16"/>
              </w:rPr>
            </w:pPr>
          </w:p>
        </w:tc>
        <w:tc>
          <w:tcPr>
            <w:tcW w:w="992" w:type="dxa"/>
            <w:vMerge/>
            <w:vAlign w:val="center"/>
          </w:tcPr>
          <w:p w14:paraId="51318425" w14:textId="77777777" w:rsidR="00071D1C" w:rsidRPr="00D071E5" w:rsidRDefault="00071D1C" w:rsidP="00B46D58">
            <w:pPr>
              <w:widowControl w:val="0"/>
              <w:jc w:val="center"/>
              <w:rPr>
                <w:rFonts w:ascii="GHEA Grapalat" w:hAnsi="GHEA Grapalat"/>
                <w:sz w:val="16"/>
                <w:szCs w:val="16"/>
              </w:rPr>
            </w:pPr>
          </w:p>
        </w:tc>
        <w:tc>
          <w:tcPr>
            <w:tcW w:w="855" w:type="dxa"/>
            <w:vMerge/>
            <w:vAlign w:val="center"/>
          </w:tcPr>
          <w:p w14:paraId="73A75861" w14:textId="77777777" w:rsidR="00071D1C" w:rsidRPr="00D071E5" w:rsidRDefault="00071D1C" w:rsidP="00B46D58">
            <w:pPr>
              <w:widowControl w:val="0"/>
              <w:jc w:val="center"/>
              <w:rPr>
                <w:rFonts w:ascii="GHEA Grapalat" w:hAnsi="GHEA Grapalat"/>
                <w:sz w:val="16"/>
                <w:szCs w:val="16"/>
              </w:rPr>
            </w:pPr>
          </w:p>
        </w:tc>
        <w:tc>
          <w:tcPr>
            <w:tcW w:w="846" w:type="dxa"/>
            <w:vAlign w:val="center"/>
          </w:tcPr>
          <w:p w14:paraId="75F67261" w14:textId="77777777" w:rsidR="00071D1C" w:rsidRPr="00D071E5" w:rsidRDefault="00071D1C" w:rsidP="00B46D58">
            <w:pPr>
              <w:widowControl w:val="0"/>
              <w:ind w:left="-108" w:right="-108"/>
              <w:jc w:val="center"/>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B46D58">
            <w:pPr>
              <w:widowControl w:val="0"/>
              <w:ind w:left="-46" w:right="-84"/>
              <w:jc w:val="center"/>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D82E07">
            <w:pPr>
              <w:widowControl w:val="0"/>
              <w:ind w:left="-132" w:right="-129"/>
              <w:jc w:val="center"/>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6E3647" w:rsidRPr="00D071E5" w14:paraId="691572B6" w14:textId="77777777" w:rsidTr="006E3647">
        <w:trPr>
          <w:trHeight w:val="246"/>
          <w:jc w:val="center"/>
        </w:trPr>
        <w:tc>
          <w:tcPr>
            <w:tcW w:w="777" w:type="dxa"/>
            <w:vAlign w:val="center"/>
          </w:tcPr>
          <w:p w14:paraId="5BDE6414" w14:textId="458F52BB" w:rsidR="006E3647" w:rsidRPr="009C3FDB"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24BA5A31"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15872400</w:t>
            </w:r>
          </w:p>
        </w:tc>
        <w:tc>
          <w:tcPr>
            <w:tcW w:w="1276" w:type="dxa"/>
            <w:vAlign w:val="center"/>
          </w:tcPr>
          <w:p w14:paraId="39EBDA4A" w14:textId="02805AF9"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1FD498FF" w14:textId="77777777" w:rsidR="006E3647" w:rsidRPr="009432D0" w:rsidRDefault="006E3647" w:rsidP="006E3647">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39FE3EF6" w:rsidR="006E3647" w:rsidRPr="00D071E5" w:rsidRDefault="006E3647" w:rsidP="006E3647">
            <w:pPr>
              <w:widowControl w:val="0"/>
              <w:jc w:val="center"/>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5F0C20D1" w:rsidR="006E3647" w:rsidRPr="009E7502" w:rsidRDefault="006E3647" w:rsidP="006E3647">
            <w:pPr>
              <w:widowControl w:val="0"/>
              <w:jc w:val="center"/>
              <w:rPr>
                <w:rFonts w:ascii="GHEA Grapalat" w:hAnsi="GHEA Grapalat"/>
                <w:sz w:val="16"/>
                <w:szCs w:val="16"/>
              </w:rPr>
            </w:pPr>
          </w:p>
        </w:tc>
        <w:tc>
          <w:tcPr>
            <w:tcW w:w="992" w:type="dxa"/>
            <w:vAlign w:val="center"/>
          </w:tcPr>
          <w:p w14:paraId="7992018D" w14:textId="219109E4"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44</w:t>
            </w:r>
          </w:p>
        </w:tc>
        <w:tc>
          <w:tcPr>
            <w:tcW w:w="855" w:type="dxa"/>
            <w:vAlign w:val="center"/>
          </w:tcPr>
          <w:p w14:paraId="715276DB" w14:textId="450646E8" w:rsidR="006E3647" w:rsidRPr="009E7502" w:rsidRDefault="006E3647" w:rsidP="006E3647">
            <w:pPr>
              <w:widowControl w:val="0"/>
              <w:jc w:val="center"/>
              <w:rPr>
                <w:rFonts w:ascii="GHEA Grapalat" w:hAnsi="GHEA Grapalat"/>
                <w:sz w:val="16"/>
                <w:szCs w:val="16"/>
              </w:rPr>
            </w:pPr>
          </w:p>
        </w:tc>
        <w:tc>
          <w:tcPr>
            <w:tcW w:w="846" w:type="dxa"/>
          </w:tcPr>
          <w:p w14:paraId="03A69A7C" w14:textId="46B0037C"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vAlign w:val="center"/>
          </w:tcPr>
          <w:p w14:paraId="29814251" w14:textId="275D26AC"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094B0373" w:rsidR="006E3647" w:rsidRPr="0074421C" w:rsidRDefault="006E3647" w:rsidP="006E3647">
            <w:pPr>
              <w:widowControl w:val="0"/>
              <w:jc w:val="center"/>
              <w:rPr>
                <w:rFonts w:ascii="GHEA Grapalat" w:hAnsi="GHEA Grapalat"/>
                <w:sz w:val="16"/>
                <w:szCs w:val="16"/>
              </w:rPr>
            </w:pPr>
            <w:r w:rsidRPr="009E7502">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0129242A" w14:textId="77777777" w:rsidTr="006E3647">
        <w:trPr>
          <w:trHeight w:val="246"/>
          <w:jc w:val="center"/>
        </w:trPr>
        <w:tc>
          <w:tcPr>
            <w:tcW w:w="777" w:type="dxa"/>
            <w:vAlign w:val="center"/>
          </w:tcPr>
          <w:p w14:paraId="7E6B824F" w14:textId="2665B743" w:rsidR="006E3647" w:rsidRPr="001A1CC9"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7FC3706C"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15421100</w:t>
            </w:r>
          </w:p>
        </w:tc>
        <w:tc>
          <w:tcPr>
            <w:tcW w:w="1276" w:type="dxa"/>
            <w:vAlign w:val="center"/>
          </w:tcPr>
          <w:p w14:paraId="43F46D4D" w14:textId="0103D329"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33A3CEAB" w14:textId="5A14FE8C" w:rsidR="006E3647" w:rsidRPr="00D071E5" w:rsidRDefault="006E3647" w:rsidP="006E3647">
            <w:pPr>
              <w:widowControl w:val="0"/>
              <w:jc w:val="center"/>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66EE191B"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6F53CA44" w:rsidR="006E3647" w:rsidRPr="009E7502" w:rsidRDefault="006E3647" w:rsidP="006E3647">
            <w:pPr>
              <w:widowControl w:val="0"/>
              <w:jc w:val="center"/>
              <w:rPr>
                <w:rFonts w:ascii="GHEA Grapalat" w:hAnsi="GHEA Grapalat"/>
                <w:sz w:val="16"/>
                <w:szCs w:val="16"/>
              </w:rPr>
            </w:pPr>
          </w:p>
        </w:tc>
        <w:tc>
          <w:tcPr>
            <w:tcW w:w="992" w:type="dxa"/>
            <w:vAlign w:val="center"/>
          </w:tcPr>
          <w:p w14:paraId="5A580F03" w14:textId="190D912E"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252</w:t>
            </w:r>
          </w:p>
        </w:tc>
        <w:tc>
          <w:tcPr>
            <w:tcW w:w="855" w:type="dxa"/>
            <w:vAlign w:val="center"/>
          </w:tcPr>
          <w:p w14:paraId="7F44C77E" w14:textId="1CDB1D48" w:rsidR="006E3647" w:rsidRPr="009E7502" w:rsidRDefault="006E3647" w:rsidP="006E3647">
            <w:pPr>
              <w:widowControl w:val="0"/>
              <w:jc w:val="center"/>
              <w:rPr>
                <w:rFonts w:ascii="GHEA Grapalat" w:hAnsi="GHEA Grapalat"/>
                <w:sz w:val="16"/>
                <w:szCs w:val="16"/>
              </w:rPr>
            </w:pPr>
          </w:p>
        </w:tc>
        <w:tc>
          <w:tcPr>
            <w:tcW w:w="846" w:type="dxa"/>
          </w:tcPr>
          <w:p w14:paraId="0CA63213" w14:textId="4DF5970B"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vAlign w:val="center"/>
          </w:tcPr>
          <w:p w14:paraId="5EDBBBC5" w14:textId="3BA164CF"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EBF6F9A" w14:textId="4F9B4826" w:rsidR="006E3647" w:rsidRPr="00D071E5"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62928318" w14:textId="77777777" w:rsidTr="006E3647">
        <w:trPr>
          <w:trHeight w:val="246"/>
          <w:jc w:val="center"/>
        </w:trPr>
        <w:tc>
          <w:tcPr>
            <w:tcW w:w="777" w:type="dxa"/>
            <w:vAlign w:val="center"/>
          </w:tcPr>
          <w:p w14:paraId="3FAA003E" w14:textId="27344B53" w:rsidR="006E3647" w:rsidRPr="001A1CC9"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725EEE3E"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15614200</w:t>
            </w:r>
          </w:p>
        </w:tc>
        <w:tc>
          <w:tcPr>
            <w:tcW w:w="1276" w:type="dxa"/>
            <w:vAlign w:val="center"/>
          </w:tcPr>
          <w:p w14:paraId="3BE07F79" w14:textId="112EA5AD"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0F22DBE4" w14:textId="3A8BB870" w:rsidR="006E3647" w:rsidRPr="00D071E5" w:rsidRDefault="006E3647" w:rsidP="006E3647">
            <w:pPr>
              <w:widowControl w:val="0"/>
              <w:jc w:val="center"/>
              <w:rPr>
                <w:rFonts w:ascii="GHEA Grapalat" w:hAnsi="GHEA Grapalat"/>
                <w:sz w:val="16"/>
                <w:szCs w:val="16"/>
              </w:rPr>
            </w:pPr>
            <w:r w:rsidRPr="009432D0">
              <w:rPr>
                <w:rFonts w:ascii="GHEA Grapalat" w:hAnsi="GHEA Grapalat"/>
                <w:sz w:val="16"/>
                <w:szCs w:val="16"/>
              </w:rPr>
              <w:t xml:space="preserve">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9432D0">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3485932" w14:textId="7C837275" w:rsidR="006E3647" w:rsidRPr="009E7502" w:rsidRDefault="006E3647" w:rsidP="006E3647">
            <w:pPr>
              <w:widowControl w:val="0"/>
              <w:jc w:val="center"/>
              <w:rPr>
                <w:rFonts w:ascii="GHEA Grapalat" w:hAnsi="GHEA Grapalat"/>
                <w:sz w:val="16"/>
                <w:szCs w:val="16"/>
              </w:rPr>
            </w:pPr>
          </w:p>
        </w:tc>
        <w:tc>
          <w:tcPr>
            <w:tcW w:w="992" w:type="dxa"/>
            <w:vAlign w:val="center"/>
          </w:tcPr>
          <w:p w14:paraId="3992BF96" w14:textId="37E65A94"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312</w:t>
            </w:r>
          </w:p>
        </w:tc>
        <w:tc>
          <w:tcPr>
            <w:tcW w:w="855" w:type="dxa"/>
            <w:vAlign w:val="center"/>
          </w:tcPr>
          <w:p w14:paraId="4DCCB109" w14:textId="1CFF1552" w:rsidR="006E3647" w:rsidRPr="009E7502" w:rsidRDefault="006E3647" w:rsidP="006E3647">
            <w:pPr>
              <w:widowControl w:val="0"/>
              <w:jc w:val="center"/>
              <w:rPr>
                <w:rFonts w:ascii="GHEA Grapalat" w:hAnsi="GHEA Grapalat"/>
                <w:sz w:val="16"/>
                <w:szCs w:val="16"/>
              </w:rPr>
            </w:pPr>
          </w:p>
        </w:tc>
        <w:tc>
          <w:tcPr>
            <w:tcW w:w="846" w:type="dxa"/>
          </w:tcPr>
          <w:p w14:paraId="40B0946A" w14:textId="46C1A818"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vAlign w:val="center"/>
          </w:tcPr>
          <w:p w14:paraId="513A80CC" w14:textId="39A52840"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4C6BE73A" w14:textId="0EA8D1D7" w:rsidR="006E3647" w:rsidRPr="00D071E5"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3C0D3C80" w14:textId="77777777" w:rsidTr="006E3647">
        <w:trPr>
          <w:trHeight w:val="246"/>
          <w:jc w:val="center"/>
        </w:trPr>
        <w:tc>
          <w:tcPr>
            <w:tcW w:w="777" w:type="dxa"/>
            <w:vAlign w:val="center"/>
          </w:tcPr>
          <w:p w14:paraId="5559F285" w14:textId="1C3A7BA8" w:rsidR="006E3647" w:rsidRPr="001A1CC9"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3642C852"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3221110</w:t>
            </w:r>
          </w:p>
        </w:tc>
        <w:tc>
          <w:tcPr>
            <w:tcW w:w="1276" w:type="dxa"/>
            <w:vAlign w:val="center"/>
          </w:tcPr>
          <w:p w14:paraId="50E84CAE" w14:textId="45969F90"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7AE8FD7E" w14:textId="40A1E88B" w:rsidR="006E3647" w:rsidRPr="00D071E5" w:rsidRDefault="006E3647" w:rsidP="006E3647">
            <w:pPr>
              <w:widowControl w:val="0"/>
              <w:jc w:val="center"/>
              <w:rPr>
                <w:rFonts w:ascii="GHEA Grapalat" w:hAnsi="GHEA Grapalat"/>
                <w:sz w:val="16"/>
                <w:szCs w:val="16"/>
              </w:rPr>
            </w:pPr>
            <w:r w:rsidRPr="009432D0">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roofErr w:type="gramStart"/>
            <w:r w:rsidRPr="009432D0">
              <w:rPr>
                <w:rFonts w:ascii="GHEA Grapalat" w:hAnsi="GHEA Grapalat"/>
                <w:sz w:val="16"/>
                <w:szCs w:val="16"/>
              </w:rPr>
              <w:t>»..</w:t>
            </w:r>
            <w:proofErr w:type="gramEnd"/>
          </w:p>
        </w:tc>
        <w:tc>
          <w:tcPr>
            <w:tcW w:w="851" w:type="dxa"/>
            <w:vAlign w:val="center"/>
          </w:tcPr>
          <w:p w14:paraId="5751CF2C" w14:textId="386D41C3"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59CAF81A" w:rsidR="006E3647" w:rsidRPr="009E7502" w:rsidRDefault="006E3647" w:rsidP="006E3647">
            <w:pPr>
              <w:widowControl w:val="0"/>
              <w:jc w:val="center"/>
              <w:rPr>
                <w:rFonts w:ascii="GHEA Grapalat" w:hAnsi="GHEA Grapalat"/>
                <w:sz w:val="16"/>
                <w:szCs w:val="16"/>
              </w:rPr>
            </w:pPr>
          </w:p>
        </w:tc>
        <w:tc>
          <w:tcPr>
            <w:tcW w:w="992" w:type="dxa"/>
            <w:vAlign w:val="center"/>
          </w:tcPr>
          <w:p w14:paraId="39D786E9" w14:textId="40876B66"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192</w:t>
            </w:r>
          </w:p>
        </w:tc>
        <w:tc>
          <w:tcPr>
            <w:tcW w:w="855" w:type="dxa"/>
            <w:vAlign w:val="center"/>
          </w:tcPr>
          <w:p w14:paraId="1C5F77E2" w14:textId="00E1AD2E" w:rsidR="006E3647" w:rsidRPr="009E7502" w:rsidRDefault="006E3647" w:rsidP="006E3647">
            <w:pPr>
              <w:widowControl w:val="0"/>
              <w:jc w:val="center"/>
              <w:rPr>
                <w:rFonts w:ascii="GHEA Grapalat" w:hAnsi="GHEA Grapalat"/>
                <w:sz w:val="16"/>
                <w:szCs w:val="16"/>
              </w:rPr>
            </w:pPr>
          </w:p>
        </w:tc>
        <w:tc>
          <w:tcPr>
            <w:tcW w:w="846" w:type="dxa"/>
          </w:tcPr>
          <w:p w14:paraId="1586C769" w14:textId="3FAC76AA"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vAlign w:val="center"/>
          </w:tcPr>
          <w:p w14:paraId="6E9CC45C" w14:textId="1005EAEE"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0F25E6A0" w14:textId="3B29870A" w:rsidR="006E3647" w:rsidRPr="00D071E5"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4E31D089" w14:textId="77777777" w:rsidTr="006E3647">
        <w:trPr>
          <w:trHeight w:val="246"/>
          <w:jc w:val="center"/>
        </w:trPr>
        <w:tc>
          <w:tcPr>
            <w:tcW w:w="777" w:type="dxa"/>
            <w:vAlign w:val="center"/>
          </w:tcPr>
          <w:p w14:paraId="453CE7A0" w14:textId="0AA6A0F8" w:rsidR="006E3647" w:rsidRPr="001A1CC9"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C8EB18D" w14:textId="4C1FED39"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15331151</w:t>
            </w:r>
          </w:p>
        </w:tc>
        <w:tc>
          <w:tcPr>
            <w:tcW w:w="1276" w:type="dxa"/>
            <w:vAlign w:val="center"/>
          </w:tcPr>
          <w:p w14:paraId="193E528E" w14:textId="57CBB56D"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0560DA22" w14:textId="567148D3" w:rsidR="006E3647" w:rsidRPr="00D071E5" w:rsidRDefault="006E3647" w:rsidP="006E3647">
            <w:pPr>
              <w:widowControl w:val="0"/>
              <w:jc w:val="center"/>
              <w:rPr>
                <w:rFonts w:ascii="GHEA Grapalat" w:hAnsi="GHEA Grapalat"/>
                <w:sz w:val="16"/>
                <w:szCs w:val="16"/>
              </w:rPr>
            </w:pPr>
            <w:r w:rsidRPr="009432D0">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5280AF3A"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5215B6B" w14:textId="5A9CD230" w:rsidR="006E3647" w:rsidRPr="009E7502" w:rsidRDefault="006E3647" w:rsidP="006E3647">
            <w:pPr>
              <w:widowControl w:val="0"/>
              <w:jc w:val="center"/>
              <w:rPr>
                <w:rFonts w:ascii="GHEA Grapalat" w:hAnsi="GHEA Grapalat"/>
                <w:sz w:val="16"/>
                <w:szCs w:val="16"/>
              </w:rPr>
            </w:pPr>
          </w:p>
        </w:tc>
        <w:tc>
          <w:tcPr>
            <w:tcW w:w="992" w:type="dxa"/>
            <w:vAlign w:val="center"/>
          </w:tcPr>
          <w:p w14:paraId="1BBD02CC" w14:textId="1C0D311F"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130</w:t>
            </w:r>
          </w:p>
        </w:tc>
        <w:tc>
          <w:tcPr>
            <w:tcW w:w="855" w:type="dxa"/>
            <w:vAlign w:val="center"/>
          </w:tcPr>
          <w:p w14:paraId="3D210761" w14:textId="6CBD6EA3" w:rsidR="006E3647" w:rsidRPr="009E7502" w:rsidRDefault="006E3647" w:rsidP="006E3647">
            <w:pPr>
              <w:widowControl w:val="0"/>
              <w:jc w:val="center"/>
              <w:rPr>
                <w:rFonts w:ascii="GHEA Grapalat" w:hAnsi="GHEA Grapalat"/>
                <w:sz w:val="16"/>
                <w:szCs w:val="16"/>
              </w:rPr>
            </w:pPr>
          </w:p>
        </w:tc>
        <w:tc>
          <w:tcPr>
            <w:tcW w:w="846" w:type="dxa"/>
          </w:tcPr>
          <w:p w14:paraId="3724E1B7" w14:textId="04EE207D"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vAlign w:val="center"/>
          </w:tcPr>
          <w:p w14:paraId="1CF3FC47" w14:textId="4E127178"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721FE9E" w14:textId="664FC1F0" w:rsidR="006E3647" w:rsidRPr="00D071E5"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2875CC81" w14:textId="77777777" w:rsidTr="006E3647">
        <w:trPr>
          <w:trHeight w:val="246"/>
          <w:jc w:val="center"/>
        </w:trPr>
        <w:tc>
          <w:tcPr>
            <w:tcW w:w="777" w:type="dxa"/>
            <w:vAlign w:val="center"/>
          </w:tcPr>
          <w:p w14:paraId="44FCB783" w14:textId="357A01C4" w:rsidR="006E3647" w:rsidRPr="001A1CC9"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4A8101BE"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3222128</w:t>
            </w:r>
          </w:p>
        </w:tc>
        <w:tc>
          <w:tcPr>
            <w:tcW w:w="1276" w:type="dxa"/>
            <w:vAlign w:val="center"/>
          </w:tcPr>
          <w:p w14:paraId="109E3585" w14:textId="2C5FDB07"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35D38E6C" w14:textId="50B1AB18" w:rsidR="006E3647" w:rsidRPr="00D071E5" w:rsidRDefault="006E3647" w:rsidP="006E3647">
            <w:pPr>
              <w:widowControl w:val="0"/>
              <w:jc w:val="center"/>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2DCF38A9"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4D3865FC" w:rsidR="006E3647" w:rsidRPr="009E7502" w:rsidRDefault="006E3647" w:rsidP="006E3647">
            <w:pPr>
              <w:widowControl w:val="0"/>
              <w:jc w:val="center"/>
              <w:rPr>
                <w:rFonts w:ascii="GHEA Grapalat" w:hAnsi="GHEA Grapalat"/>
                <w:sz w:val="16"/>
                <w:szCs w:val="16"/>
              </w:rPr>
            </w:pPr>
          </w:p>
        </w:tc>
        <w:tc>
          <w:tcPr>
            <w:tcW w:w="992" w:type="dxa"/>
            <w:vAlign w:val="center"/>
          </w:tcPr>
          <w:p w14:paraId="5A7ED366" w14:textId="5A52E430"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1301</w:t>
            </w:r>
          </w:p>
        </w:tc>
        <w:tc>
          <w:tcPr>
            <w:tcW w:w="855" w:type="dxa"/>
            <w:vAlign w:val="center"/>
          </w:tcPr>
          <w:p w14:paraId="4E80D848" w14:textId="3A4A5482" w:rsidR="006E3647" w:rsidRPr="009E7502" w:rsidRDefault="006E3647" w:rsidP="006E3647">
            <w:pPr>
              <w:widowControl w:val="0"/>
              <w:jc w:val="center"/>
              <w:rPr>
                <w:rFonts w:ascii="GHEA Grapalat" w:hAnsi="GHEA Grapalat"/>
                <w:sz w:val="16"/>
                <w:szCs w:val="16"/>
              </w:rPr>
            </w:pPr>
          </w:p>
        </w:tc>
        <w:tc>
          <w:tcPr>
            <w:tcW w:w="846" w:type="dxa"/>
          </w:tcPr>
          <w:p w14:paraId="3FF60F08" w14:textId="2DBE3E0B"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vAlign w:val="center"/>
          </w:tcPr>
          <w:p w14:paraId="5DAB8DAE" w14:textId="3497ED99"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19673C02" w14:textId="716C82E2" w:rsidR="006E3647" w:rsidRPr="00D071E5"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39C25331" w14:textId="77777777" w:rsidTr="006E3647">
        <w:trPr>
          <w:trHeight w:val="246"/>
          <w:jc w:val="center"/>
        </w:trPr>
        <w:tc>
          <w:tcPr>
            <w:tcW w:w="777" w:type="dxa"/>
            <w:vAlign w:val="center"/>
          </w:tcPr>
          <w:p w14:paraId="37AF753F" w14:textId="24A29478"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1A93DE3B"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3221410</w:t>
            </w:r>
          </w:p>
        </w:tc>
        <w:tc>
          <w:tcPr>
            <w:tcW w:w="1276" w:type="dxa"/>
            <w:vAlign w:val="center"/>
          </w:tcPr>
          <w:p w14:paraId="4DB21821" w14:textId="3E742D41"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7C6E69DC" w14:textId="7F7D8D52" w:rsidR="006E3647" w:rsidRPr="009E7502" w:rsidRDefault="006E3647" w:rsidP="006E3647">
            <w:pPr>
              <w:widowControl w:val="0"/>
              <w:jc w:val="center"/>
              <w:rPr>
                <w:rFonts w:ascii="GHEA Grapalat" w:hAnsi="GHEA Grapalat"/>
                <w:sz w:val="16"/>
                <w:szCs w:val="16"/>
              </w:rPr>
            </w:pPr>
            <w:r w:rsidRPr="009432D0">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tcPr>
          <w:p w14:paraId="32E0260B" w14:textId="7A0BD765"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C20370E" w14:textId="07AD59A1" w:rsidR="006E3647" w:rsidRPr="009E7502" w:rsidRDefault="006E3647" w:rsidP="006E3647">
            <w:pPr>
              <w:widowControl w:val="0"/>
              <w:jc w:val="center"/>
              <w:rPr>
                <w:rFonts w:ascii="GHEA Grapalat" w:hAnsi="GHEA Grapalat"/>
                <w:sz w:val="16"/>
                <w:szCs w:val="16"/>
              </w:rPr>
            </w:pPr>
          </w:p>
        </w:tc>
        <w:tc>
          <w:tcPr>
            <w:tcW w:w="992" w:type="dxa"/>
            <w:vAlign w:val="center"/>
          </w:tcPr>
          <w:p w14:paraId="5AED03BA" w14:textId="2561AD58"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884</w:t>
            </w:r>
          </w:p>
        </w:tc>
        <w:tc>
          <w:tcPr>
            <w:tcW w:w="855" w:type="dxa"/>
            <w:vAlign w:val="center"/>
          </w:tcPr>
          <w:p w14:paraId="51B4E923" w14:textId="5098D6D1" w:rsidR="006E3647" w:rsidRPr="009E7502" w:rsidRDefault="006E3647" w:rsidP="006E3647">
            <w:pPr>
              <w:widowControl w:val="0"/>
              <w:jc w:val="center"/>
              <w:rPr>
                <w:rFonts w:ascii="GHEA Grapalat" w:hAnsi="GHEA Grapalat"/>
                <w:sz w:val="16"/>
                <w:szCs w:val="16"/>
              </w:rPr>
            </w:pPr>
          </w:p>
        </w:tc>
        <w:tc>
          <w:tcPr>
            <w:tcW w:w="846" w:type="dxa"/>
          </w:tcPr>
          <w:p w14:paraId="2460B324" w14:textId="324B0423"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2CC5343C" w14:textId="6774ED96"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471B891" w14:textId="15E954FC"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13670B51" w14:textId="77777777" w:rsidTr="006E3647">
        <w:trPr>
          <w:trHeight w:val="246"/>
          <w:jc w:val="center"/>
        </w:trPr>
        <w:tc>
          <w:tcPr>
            <w:tcW w:w="777" w:type="dxa"/>
            <w:vAlign w:val="center"/>
          </w:tcPr>
          <w:p w14:paraId="1E32DE96" w14:textId="1D46A510"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52414C80"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3221100</w:t>
            </w:r>
          </w:p>
        </w:tc>
        <w:tc>
          <w:tcPr>
            <w:tcW w:w="1276" w:type="dxa"/>
            <w:vAlign w:val="center"/>
          </w:tcPr>
          <w:p w14:paraId="196BB581" w14:textId="070514B1" w:rsidR="006E3647" w:rsidRPr="00875F92" w:rsidRDefault="006E3647" w:rsidP="006E3647">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3E5DC66A" w14:textId="31D99C8A"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 xml:space="preserve">ГОСТ 32285-2013 Свекла столовая свежая. Корнеплоды свежие, целые, без болезней, сухие, </w:t>
            </w:r>
            <w:r w:rsidRPr="009432D0">
              <w:rPr>
                <w:rFonts w:ascii="GHEA Grapalat" w:hAnsi="GHEA Grapalat"/>
                <w:sz w:val="16"/>
                <w:szCs w:val="16"/>
              </w:rPr>
              <w:lastRenderedPageBreak/>
              <w:t>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tcPr>
          <w:p w14:paraId="2E919751" w14:textId="3353362D"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2266CADB" w14:textId="20542A3D" w:rsidR="006E3647" w:rsidRPr="009E7502" w:rsidRDefault="006E3647" w:rsidP="006E3647">
            <w:pPr>
              <w:widowControl w:val="0"/>
              <w:jc w:val="center"/>
              <w:rPr>
                <w:rFonts w:ascii="GHEA Grapalat" w:hAnsi="GHEA Grapalat"/>
                <w:sz w:val="16"/>
                <w:szCs w:val="16"/>
              </w:rPr>
            </w:pPr>
          </w:p>
        </w:tc>
        <w:tc>
          <w:tcPr>
            <w:tcW w:w="992" w:type="dxa"/>
            <w:vAlign w:val="center"/>
          </w:tcPr>
          <w:p w14:paraId="5C80F186" w14:textId="58F1016C"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117</w:t>
            </w:r>
          </w:p>
        </w:tc>
        <w:tc>
          <w:tcPr>
            <w:tcW w:w="855" w:type="dxa"/>
            <w:vAlign w:val="center"/>
          </w:tcPr>
          <w:p w14:paraId="59BE83D6" w14:textId="1275F6BB" w:rsidR="006E3647" w:rsidRPr="009E7502" w:rsidRDefault="006E3647" w:rsidP="006E3647">
            <w:pPr>
              <w:widowControl w:val="0"/>
              <w:jc w:val="center"/>
              <w:rPr>
                <w:rFonts w:ascii="GHEA Grapalat" w:hAnsi="GHEA Grapalat"/>
                <w:sz w:val="16"/>
                <w:szCs w:val="16"/>
              </w:rPr>
            </w:pPr>
          </w:p>
        </w:tc>
        <w:tc>
          <w:tcPr>
            <w:tcW w:w="846" w:type="dxa"/>
          </w:tcPr>
          <w:p w14:paraId="7CD480A1" w14:textId="78FCCDD4"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 xml:space="preserve">ул.Генерала </w:t>
            </w:r>
            <w:r w:rsidRPr="00951103">
              <w:rPr>
                <w:rFonts w:ascii="GHEA Grapalat" w:hAnsi="GHEA Grapalat"/>
                <w:sz w:val="16"/>
                <w:szCs w:val="16"/>
              </w:rPr>
              <w:lastRenderedPageBreak/>
              <w:t>Сафаряна, здание 10</w:t>
            </w:r>
          </w:p>
        </w:tc>
        <w:tc>
          <w:tcPr>
            <w:tcW w:w="801" w:type="dxa"/>
          </w:tcPr>
          <w:p w14:paraId="7F57A329" w14:textId="0BCB878F"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lastRenderedPageBreak/>
              <w:t>по желани</w:t>
            </w:r>
            <w:r w:rsidRPr="008019D3">
              <w:rPr>
                <w:rFonts w:ascii="GHEA Grapalat" w:hAnsi="GHEA Grapalat"/>
                <w:sz w:val="16"/>
                <w:szCs w:val="16"/>
              </w:rPr>
              <w:lastRenderedPageBreak/>
              <w:t>ю заказчика</w:t>
            </w:r>
          </w:p>
        </w:tc>
        <w:tc>
          <w:tcPr>
            <w:tcW w:w="1467" w:type="dxa"/>
            <w:vAlign w:val="center"/>
          </w:tcPr>
          <w:p w14:paraId="601B53B4" w14:textId="203AC4B6"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lastRenderedPageBreak/>
              <w:t xml:space="preserve">с момента вступления </w:t>
            </w:r>
            <w:r w:rsidRPr="00B312C4">
              <w:rPr>
                <w:rFonts w:ascii="GHEA Grapalat" w:hAnsi="GHEA Grapalat"/>
                <w:sz w:val="16"/>
                <w:szCs w:val="16"/>
              </w:rPr>
              <w:lastRenderedPageBreak/>
              <w:t xml:space="preserve">договора в силу до </w:t>
            </w:r>
            <w:r>
              <w:rPr>
                <w:rFonts w:ascii="GHEA Grapalat" w:hAnsi="GHEA Grapalat"/>
                <w:sz w:val="16"/>
                <w:szCs w:val="16"/>
              </w:rPr>
              <w:t>25.05.2026</w:t>
            </w:r>
          </w:p>
        </w:tc>
      </w:tr>
      <w:tr w:rsidR="006E3647" w:rsidRPr="00D071E5" w14:paraId="3297C30F" w14:textId="77777777" w:rsidTr="006E3647">
        <w:trPr>
          <w:trHeight w:val="246"/>
          <w:jc w:val="center"/>
        </w:trPr>
        <w:tc>
          <w:tcPr>
            <w:tcW w:w="777" w:type="dxa"/>
            <w:vAlign w:val="center"/>
          </w:tcPr>
          <w:p w14:paraId="32392EB2" w14:textId="0322F3F7"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lastRenderedPageBreak/>
              <w:t>9</w:t>
            </w:r>
          </w:p>
        </w:tc>
        <w:tc>
          <w:tcPr>
            <w:tcW w:w="1907" w:type="dxa"/>
            <w:vAlign w:val="center"/>
          </w:tcPr>
          <w:p w14:paraId="56C136E2" w14:textId="38894A08"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15311100</w:t>
            </w:r>
          </w:p>
        </w:tc>
        <w:tc>
          <w:tcPr>
            <w:tcW w:w="1276" w:type="dxa"/>
            <w:vAlign w:val="center"/>
          </w:tcPr>
          <w:p w14:paraId="4D635C3C" w14:textId="07B49357"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722FB2E9" w14:textId="1E2463A5"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tcPr>
          <w:p w14:paraId="2AEF826B" w14:textId="1A523930"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416AFA65" w14:textId="57E53B34" w:rsidR="006E3647" w:rsidRPr="009E7502" w:rsidRDefault="006E3647" w:rsidP="006E3647">
            <w:pPr>
              <w:widowControl w:val="0"/>
              <w:jc w:val="center"/>
              <w:rPr>
                <w:rFonts w:ascii="GHEA Grapalat" w:hAnsi="GHEA Grapalat"/>
                <w:sz w:val="16"/>
                <w:szCs w:val="16"/>
              </w:rPr>
            </w:pPr>
          </w:p>
        </w:tc>
        <w:tc>
          <w:tcPr>
            <w:tcW w:w="992" w:type="dxa"/>
            <w:vAlign w:val="center"/>
          </w:tcPr>
          <w:p w14:paraId="4014BF05" w14:textId="4A2747B0"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338</w:t>
            </w:r>
          </w:p>
        </w:tc>
        <w:tc>
          <w:tcPr>
            <w:tcW w:w="855" w:type="dxa"/>
            <w:vAlign w:val="center"/>
          </w:tcPr>
          <w:p w14:paraId="76F103D8" w14:textId="52871F80" w:rsidR="006E3647" w:rsidRPr="009E7502" w:rsidRDefault="006E3647" w:rsidP="006E3647">
            <w:pPr>
              <w:widowControl w:val="0"/>
              <w:jc w:val="center"/>
              <w:rPr>
                <w:rFonts w:ascii="GHEA Grapalat" w:hAnsi="GHEA Grapalat"/>
                <w:sz w:val="16"/>
                <w:szCs w:val="16"/>
              </w:rPr>
            </w:pPr>
          </w:p>
        </w:tc>
        <w:tc>
          <w:tcPr>
            <w:tcW w:w="846" w:type="dxa"/>
          </w:tcPr>
          <w:p w14:paraId="172D7E4A" w14:textId="30F77ADA"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4752AA6F" w14:textId="1A1C3A4A"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613E17" w14:textId="5814883F"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31B65E41" w14:textId="77777777" w:rsidTr="006E3647">
        <w:trPr>
          <w:trHeight w:val="246"/>
          <w:jc w:val="center"/>
        </w:trPr>
        <w:tc>
          <w:tcPr>
            <w:tcW w:w="777" w:type="dxa"/>
            <w:vAlign w:val="center"/>
          </w:tcPr>
          <w:p w14:paraId="6E5A1D5A" w14:textId="6C5A1D9E"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7AC3A3B1"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15112150</w:t>
            </w:r>
          </w:p>
        </w:tc>
        <w:tc>
          <w:tcPr>
            <w:tcW w:w="1276" w:type="dxa"/>
            <w:vAlign w:val="center"/>
          </w:tcPr>
          <w:p w14:paraId="31269CE4" w14:textId="35853444"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6E642EED" w14:textId="750F64CA"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w:t>
            </w:r>
            <w:proofErr w:type="gramStart"/>
            <w:r w:rsidRPr="009432D0">
              <w:rPr>
                <w:rFonts w:ascii="GHEA Grapalat" w:hAnsi="GHEA Grapalat"/>
                <w:sz w:val="16"/>
                <w:szCs w:val="16"/>
              </w:rPr>
              <w:t>.</w:t>
            </w:r>
            <w:proofErr w:type="gramEnd"/>
            <w:r w:rsidRPr="009432D0">
              <w:rPr>
                <w:rFonts w:ascii="GHEA Grapalat" w:hAnsi="GHEA Grapalat"/>
                <w:sz w:val="16"/>
                <w:szCs w:val="16"/>
              </w:rPr>
              <w:t xml:space="preserve">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tcPr>
          <w:p w14:paraId="1469264C" w14:textId="5F689BEF"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20EEF02D" w14:textId="101D19F4" w:rsidR="006E3647" w:rsidRPr="009E7502" w:rsidRDefault="006E3647" w:rsidP="006E3647">
            <w:pPr>
              <w:widowControl w:val="0"/>
              <w:jc w:val="center"/>
              <w:rPr>
                <w:rFonts w:ascii="GHEA Grapalat" w:hAnsi="GHEA Grapalat"/>
                <w:sz w:val="16"/>
                <w:szCs w:val="16"/>
              </w:rPr>
            </w:pPr>
          </w:p>
        </w:tc>
        <w:tc>
          <w:tcPr>
            <w:tcW w:w="992" w:type="dxa"/>
            <w:vAlign w:val="center"/>
          </w:tcPr>
          <w:p w14:paraId="0980BB87" w14:textId="7E557E9D"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260</w:t>
            </w:r>
          </w:p>
        </w:tc>
        <w:tc>
          <w:tcPr>
            <w:tcW w:w="855" w:type="dxa"/>
            <w:vAlign w:val="center"/>
          </w:tcPr>
          <w:p w14:paraId="2AA6E0F8" w14:textId="24D05ADA" w:rsidR="006E3647" w:rsidRPr="009E7502" w:rsidRDefault="006E3647" w:rsidP="006E3647">
            <w:pPr>
              <w:widowControl w:val="0"/>
              <w:jc w:val="center"/>
              <w:rPr>
                <w:rFonts w:ascii="GHEA Grapalat" w:hAnsi="GHEA Grapalat"/>
                <w:sz w:val="16"/>
                <w:szCs w:val="16"/>
              </w:rPr>
            </w:pPr>
          </w:p>
        </w:tc>
        <w:tc>
          <w:tcPr>
            <w:tcW w:w="846" w:type="dxa"/>
          </w:tcPr>
          <w:p w14:paraId="5F11430A" w14:textId="68C7B0AC"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3445B245" w14:textId="47F4EB58"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0D4E086" w14:textId="0C0EC0DD"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2C91F921" w14:textId="77777777" w:rsidTr="006E3647">
        <w:trPr>
          <w:trHeight w:val="246"/>
          <w:jc w:val="center"/>
        </w:trPr>
        <w:tc>
          <w:tcPr>
            <w:tcW w:w="777" w:type="dxa"/>
            <w:vAlign w:val="center"/>
          </w:tcPr>
          <w:p w14:paraId="2E15A1E3" w14:textId="2506D270"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477142AD"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15811100</w:t>
            </w:r>
          </w:p>
        </w:tc>
        <w:tc>
          <w:tcPr>
            <w:tcW w:w="1276" w:type="dxa"/>
            <w:vAlign w:val="center"/>
          </w:tcPr>
          <w:p w14:paraId="36308DE8" w14:textId="09F8FD92"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20A578FE" w14:textId="4642756A"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 xml:space="preserve">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w:t>
            </w:r>
            <w:proofErr w:type="gramStart"/>
            <w:r w:rsidRPr="009432D0">
              <w:rPr>
                <w:rFonts w:ascii="GHEA Grapalat" w:hAnsi="GHEA Grapalat"/>
                <w:sz w:val="16"/>
                <w:szCs w:val="16"/>
              </w:rPr>
              <w:t>«О стандартизации»</w:t>
            </w:r>
            <w:proofErr w:type="gramEnd"/>
            <w:r w:rsidRPr="009432D0">
              <w:rPr>
                <w:rFonts w:ascii="GHEA Grapalat" w:hAnsi="GHEA Grapalat"/>
                <w:sz w:val="16"/>
                <w:szCs w:val="16"/>
              </w:rPr>
              <w:t xml:space="preserve"> технические характеристики продукции должны </w:t>
            </w:r>
            <w:r w:rsidRPr="009432D0">
              <w:rPr>
                <w:rFonts w:ascii="GHEA Grapalat" w:hAnsi="GHEA Grapalat"/>
                <w:sz w:val="16"/>
                <w:szCs w:val="16"/>
              </w:rPr>
              <w:lastRenderedPageBreak/>
              <w:t>быть зарегистрированы и представлены при поставке продукции. Срок годности: выпекать в 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tcPr>
          <w:p w14:paraId="071F6C3D" w14:textId="4B331430"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5B8809F8" w14:textId="477953DF" w:rsidR="006E3647" w:rsidRPr="009E7502" w:rsidRDefault="006E3647" w:rsidP="006E3647">
            <w:pPr>
              <w:widowControl w:val="0"/>
              <w:jc w:val="center"/>
              <w:rPr>
                <w:rFonts w:ascii="GHEA Grapalat" w:hAnsi="GHEA Grapalat"/>
                <w:sz w:val="16"/>
                <w:szCs w:val="16"/>
              </w:rPr>
            </w:pPr>
          </w:p>
        </w:tc>
        <w:tc>
          <w:tcPr>
            <w:tcW w:w="992" w:type="dxa"/>
            <w:vAlign w:val="center"/>
          </w:tcPr>
          <w:p w14:paraId="0CF35693" w14:textId="3429334E"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1951</w:t>
            </w:r>
          </w:p>
        </w:tc>
        <w:tc>
          <w:tcPr>
            <w:tcW w:w="855" w:type="dxa"/>
            <w:vAlign w:val="center"/>
          </w:tcPr>
          <w:p w14:paraId="6E4CF2F5" w14:textId="683A1F81" w:rsidR="006E3647" w:rsidRPr="009E7502" w:rsidRDefault="006E3647" w:rsidP="006E3647">
            <w:pPr>
              <w:widowControl w:val="0"/>
              <w:jc w:val="center"/>
              <w:rPr>
                <w:rFonts w:ascii="GHEA Grapalat" w:hAnsi="GHEA Grapalat"/>
                <w:sz w:val="16"/>
                <w:szCs w:val="16"/>
              </w:rPr>
            </w:pPr>
          </w:p>
        </w:tc>
        <w:tc>
          <w:tcPr>
            <w:tcW w:w="846" w:type="dxa"/>
          </w:tcPr>
          <w:p w14:paraId="19118BA1" w14:textId="3ACD75F2"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5126653F" w14:textId="19F56D3B"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06FFD9" w14:textId="6396F298"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6ABA3CCB" w14:textId="77777777" w:rsidTr="006E3647">
        <w:trPr>
          <w:trHeight w:val="246"/>
          <w:jc w:val="center"/>
        </w:trPr>
        <w:tc>
          <w:tcPr>
            <w:tcW w:w="777" w:type="dxa"/>
            <w:vAlign w:val="center"/>
          </w:tcPr>
          <w:p w14:paraId="26B90E04" w14:textId="20FA4F63"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2FBD754A"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15616000</w:t>
            </w:r>
          </w:p>
        </w:tc>
        <w:tc>
          <w:tcPr>
            <w:tcW w:w="1276" w:type="dxa"/>
            <w:vAlign w:val="center"/>
          </w:tcPr>
          <w:p w14:paraId="62538618" w14:textId="0715BAC0"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3C60F364" w14:textId="3D96F5CA"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tcPr>
          <w:p w14:paraId="6E6626C1" w14:textId="019A52A7"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FE9BBBD" w14:textId="14936EA0" w:rsidR="006E3647" w:rsidRPr="009E7502" w:rsidRDefault="006E3647" w:rsidP="006E3647">
            <w:pPr>
              <w:widowControl w:val="0"/>
              <w:jc w:val="center"/>
              <w:rPr>
                <w:rFonts w:ascii="GHEA Grapalat" w:hAnsi="GHEA Grapalat"/>
                <w:sz w:val="16"/>
                <w:szCs w:val="16"/>
              </w:rPr>
            </w:pPr>
          </w:p>
        </w:tc>
        <w:tc>
          <w:tcPr>
            <w:tcW w:w="992" w:type="dxa"/>
            <w:vAlign w:val="center"/>
          </w:tcPr>
          <w:p w14:paraId="24D424CB" w14:textId="027428CB"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260</w:t>
            </w:r>
          </w:p>
        </w:tc>
        <w:tc>
          <w:tcPr>
            <w:tcW w:w="855" w:type="dxa"/>
            <w:vAlign w:val="center"/>
          </w:tcPr>
          <w:p w14:paraId="79943F22" w14:textId="18D78E8D" w:rsidR="006E3647" w:rsidRPr="009E7502" w:rsidRDefault="006E3647" w:rsidP="006E3647">
            <w:pPr>
              <w:widowControl w:val="0"/>
              <w:jc w:val="center"/>
              <w:rPr>
                <w:rFonts w:ascii="GHEA Grapalat" w:hAnsi="GHEA Grapalat"/>
                <w:sz w:val="16"/>
                <w:szCs w:val="16"/>
              </w:rPr>
            </w:pPr>
          </w:p>
        </w:tc>
        <w:tc>
          <w:tcPr>
            <w:tcW w:w="846" w:type="dxa"/>
          </w:tcPr>
          <w:p w14:paraId="4746EED1" w14:textId="6D73F31A"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07449E52" w14:textId="776C373D"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E7A73D2" w14:textId="764A541C"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2E633A9C" w14:textId="77777777" w:rsidTr="006E3647">
        <w:trPr>
          <w:trHeight w:val="246"/>
          <w:jc w:val="center"/>
        </w:trPr>
        <w:tc>
          <w:tcPr>
            <w:tcW w:w="777" w:type="dxa"/>
            <w:vAlign w:val="center"/>
          </w:tcPr>
          <w:p w14:paraId="5632D8A2" w14:textId="2CEDA59C"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13</w:t>
            </w:r>
          </w:p>
        </w:tc>
        <w:tc>
          <w:tcPr>
            <w:tcW w:w="1907" w:type="dxa"/>
            <w:vAlign w:val="center"/>
          </w:tcPr>
          <w:p w14:paraId="77AD9ADC" w14:textId="23861B72"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3142510</w:t>
            </w:r>
          </w:p>
        </w:tc>
        <w:tc>
          <w:tcPr>
            <w:tcW w:w="1276" w:type="dxa"/>
            <w:vAlign w:val="center"/>
          </w:tcPr>
          <w:p w14:paraId="5A1AEC39" w14:textId="67AA03CE"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798D3EB4" w14:textId="77777777" w:rsidR="006E3647" w:rsidRPr="009432D0" w:rsidRDefault="006E3647" w:rsidP="006E3647">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3AAB7C99"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tcPr>
          <w:p w14:paraId="629BFDCB" w14:textId="186182A6"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1564315C" w14:textId="7707B714" w:rsidR="006E3647" w:rsidRPr="009E7502" w:rsidRDefault="006E3647" w:rsidP="006E3647">
            <w:pPr>
              <w:widowControl w:val="0"/>
              <w:jc w:val="center"/>
              <w:rPr>
                <w:rFonts w:ascii="GHEA Grapalat" w:hAnsi="GHEA Grapalat"/>
                <w:sz w:val="16"/>
                <w:szCs w:val="16"/>
              </w:rPr>
            </w:pPr>
          </w:p>
        </w:tc>
        <w:tc>
          <w:tcPr>
            <w:tcW w:w="992" w:type="dxa"/>
            <w:vAlign w:val="center"/>
          </w:tcPr>
          <w:p w14:paraId="3FC65D61" w14:textId="65B93707"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5202</w:t>
            </w:r>
          </w:p>
        </w:tc>
        <w:tc>
          <w:tcPr>
            <w:tcW w:w="855" w:type="dxa"/>
            <w:vAlign w:val="center"/>
          </w:tcPr>
          <w:p w14:paraId="37F92C9A" w14:textId="20848646" w:rsidR="006E3647" w:rsidRPr="009E7502" w:rsidRDefault="006E3647" w:rsidP="006E3647">
            <w:pPr>
              <w:widowControl w:val="0"/>
              <w:jc w:val="center"/>
              <w:rPr>
                <w:rFonts w:ascii="GHEA Grapalat" w:hAnsi="GHEA Grapalat"/>
                <w:sz w:val="16"/>
                <w:szCs w:val="16"/>
              </w:rPr>
            </w:pPr>
          </w:p>
        </w:tc>
        <w:tc>
          <w:tcPr>
            <w:tcW w:w="846" w:type="dxa"/>
          </w:tcPr>
          <w:p w14:paraId="6D30EC08" w14:textId="44BB6779"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08DBD1D1" w14:textId="0D9011F4"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40CE968" w14:textId="6AFB090D"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63F9A650" w14:textId="77777777" w:rsidTr="006E3647">
        <w:trPr>
          <w:trHeight w:val="246"/>
          <w:jc w:val="center"/>
        </w:trPr>
        <w:tc>
          <w:tcPr>
            <w:tcW w:w="777" w:type="dxa"/>
            <w:vAlign w:val="center"/>
          </w:tcPr>
          <w:p w14:paraId="426F1EAB" w14:textId="2CC2ECF6"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6EF5D473"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15851100</w:t>
            </w:r>
          </w:p>
        </w:tc>
        <w:tc>
          <w:tcPr>
            <w:tcW w:w="1276" w:type="dxa"/>
            <w:vAlign w:val="center"/>
          </w:tcPr>
          <w:p w14:paraId="3FD17135" w14:textId="0060EE8D"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5FD7C123" w14:textId="77777777" w:rsidR="006E3647" w:rsidRPr="009432D0" w:rsidRDefault="006E3647" w:rsidP="006E3647">
            <w:pPr>
              <w:widowControl w:val="0"/>
              <w:jc w:val="center"/>
              <w:rPr>
                <w:rFonts w:ascii="GHEA Grapalat" w:hAnsi="GHEA Grapalat"/>
                <w:sz w:val="16"/>
                <w:szCs w:val="16"/>
              </w:rPr>
            </w:pPr>
            <w:r w:rsidRPr="009432D0">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11E9CA8B" w14:textId="77777777" w:rsidR="006E3647" w:rsidRPr="003E1950" w:rsidRDefault="006E3647" w:rsidP="006E3647">
            <w:pPr>
              <w:widowControl w:val="0"/>
              <w:jc w:val="center"/>
              <w:rPr>
                <w:rFonts w:ascii="GHEA Grapalat" w:hAnsi="GHEA Grapalat"/>
                <w:sz w:val="16"/>
                <w:szCs w:val="16"/>
              </w:rPr>
            </w:pPr>
          </w:p>
        </w:tc>
        <w:tc>
          <w:tcPr>
            <w:tcW w:w="851" w:type="dxa"/>
          </w:tcPr>
          <w:p w14:paraId="510BE09B" w14:textId="6FDDD3B3"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4FB4774B" w14:textId="7E077AFD" w:rsidR="006E3647" w:rsidRPr="009E7502" w:rsidRDefault="006E3647" w:rsidP="006E3647">
            <w:pPr>
              <w:widowControl w:val="0"/>
              <w:jc w:val="center"/>
              <w:rPr>
                <w:rFonts w:ascii="GHEA Grapalat" w:hAnsi="GHEA Grapalat"/>
                <w:sz w:val="16"/>
                <w:szCs w:val="16"/>
              </w:rPr>
            </w:pPr>
          </w:p>
        </w:tc>
        <w:tc>
          <w:tcPr>
            <w:tcW w:w="992" w:type="dxa"/>
            <w:vAlign w:val="center"/>
          </w:tcPr>
          <w:p w14:paraId="5951620B" w14:textId="27B1977A"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260</w:t>
            </w:r>
          </w:p>
        </w:tc>
        <w:tc>
          <w:tcPr>
            <w:tcW w:w="855" w:type="dxa"/>
            <w:vAlign w:val="center"/>
          </w:tcPr>
          <w:p w14:paraId="222B2C1F" w14:textId="171FF71C" w:rsidR="006E3647" w:rsidRPr="009E7502" w:rsidRDefault="006E3647" w:rsidP="006E3647">
            <w:pPr>
              <w:widowControl w:val="0"/>
              <w:jc w:val="center"/>
              <w:rPr>
                <w:rFonts w:ascii="GHEA Grapalat" w:hAnsi="GHEA Grapalat"/>
                <w:sz w:val="16"/>
                <w:szCs w:val="16"/>
              </w:rPr>
            </w:pPr>
          </w:p>
        </w:tc>
        <w:tc>
          <w:tcPr>
            <w:tcW w:w="846" w:type="dxa"/>
          </w:tcPr>
          <w:p w14:paraId="6D4858DB" w14:textId="39171AB5"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0B85C139" w14:textId="6B0D7B9B"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5525E55" w14:textId="2ECE645F"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143695C5" w14:textId="77777777" w:rsidTr="006E3647">
        <w:trPr>
          <w:trHeight w:val="246"/>
          <w:jc w:val="center"/>
        </w:trPr>
        <w:tc>
          <w:tcPr>
            <w:tcW w:w="777" w:type="dxa"/>
            <w:vAlign w:val="center"/>
          </w:tcPr>
          <w:p w14:paraId="05218996" w14:textId="7C314578"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39C519F3"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15331154</w:t>
            </w:r>
          </w:p>
        </w:tc>
        <w:tc>
          <w:tcPr>
            <w:tcW w:w="1276" w:type="dxa"/>
            <w:vAlign w:val="center"/>
          </w:tcPr>
          <w:p w14:paraId="32DB6657" w14:textId="21AC3C3D"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4D21BB96" w14:textId="2BD75B5A"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 xml:space="preserve">ГОСТ 28674-2019 Горох сушеный, лущеный, желтый или зеленый, сухой, влажностью не более 15%. Остаточный срок годности на момент </w:t>
            </w:r>
            <w:r w:rsidRPr="009432D0">
              <w:rPr>
                <w:rFonts w:ascii="GHEA Grapalat" w:hAnsi="GHEA Grapalat"/>
                <w:sz w:val="16"/>
                <w:szCs w:val="16"/>
              </w:rPr>
              <w:lastRenderedPageBreak/>
              <w:t>поставки не менее 80%, срок годности не менее 12 месяцев с даты изготовления.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tcPr>
          <w:p w14:paraId="22264BBA" w14:textId="2C0F649D"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lastRenderedPageBreak/>
              <w:t>кг</w:t>
            </w:r>
          </w:p>
        </w:tc>
        <w:tc>
          <w:tcPr>
            <w:tcW w:w="1134" w:type="dxa"/>
            <w:vAlign w:val="center"/>
          </w:tcPr>
          <w:p w14:paraId="3233D711" w14:textId="00063E84" w:rsidR="006E3647" w:rsidRPr="009E7502" w:rsidRDefault="006E3647" w:rsidP="006E3647">
            <w:pPr>
              <w:widowControl w:val="0"/>
              <w:jc w:val="center"/>
              <w:rPr>
                <w:rFonts w:ascii="GHEA Grapalat" w:hAnsi="GHEA Grapalat"/>
                <w:sz w:val="16"/>
                <w:szCs w:val="16"/>
              </w:rPr>
            </w:pPr>
          </w:p>
        </w:tc>
        <w:tc>
          <w:tcPr>
            <w:tcW w:w="992" w:type="dxa"/>
            <w:vAlign w:val="center"/>
          </w:tcPr>
          <w:p w14:paraId="09CE7F5F" w14:textId="02FA2F59"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130</w:t>
            </w:r>
          </w:p>
        </w:tc>
        <w:tc>
          <w:tcPr>
            <w:tcW w:w="855" w:type="dxa"/>
            <w:vAlign w:val="center"/>
          </w:tcPr>
          <w:p w14:paraId="51F90AF8" w14:textId="4057B22E" w:rsidR="006E3647" w:rsidRPr="009E7502" w:rsidRDefault="006E3647" w:rsidP="006E3647">
            <w:pPr>
              <w:widowControl w:val="0"/>
              <w:jc w:val="center"/>
              <w:rPr>
                <w:rFonts w:ascii="GHEA Grapalat" w:hAnsi="GHEA Grapalat"/>
                <w:sz w:val="16"/>
                <w:szCs w:val="16"/>
              </w:rPr>
            </w:pPr>
          </w:p>
        </w:tc>
        <w:tc>
          <w:tcPr>
            <w:tcW w:w="846" w:type="dxa"/>
          </w:tcPr>
          <w:p w14:paraId="5A26B36B" w14:textId="2B81FF98"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w:t>
            </w:r>
            <w:r w:rsidRPr="00951103">
              <w:rPr>
                <w:rFonts w:ascii="GHEA Grapalat" w:hAnsi="GHEA Grapalat"/>
                <w:sz w:val="16"/>
                <w:szCs w:val="16"/>
              </w:rPr>
              <w:lastRenderedPageBreak/>
              <w:t>на, здание 10</w:t>
            </w:r>
          </w:p>
        </w:tc>
        <w:tc>
          <w:tcPr>
            <w:tcW w:w="801" w:type="dxa"/>
          </w:tcPr>
          <w:p w14:paraId="19BDFC38" w14:textId="7F4BCB76"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lastRenderedPageBreak/>
              <w:t xml:space="preserve">по желанию </w:t>
            </w:r>
            <w:r w:rsidRPr="008019D3">
              <w:rPr>
                <w:rFonts w:ascii="GHEA Grapalat" w:hAnsi="GHEA Grapalat"/>
                <w:sz w:val="16"/>
                <w:szCs w:val="16"/>
              </w:rPr>
              <w:lastRenderedPageBreak/>
              <w:t>заказчика</w:t>
            </w:r>
          </w:p>
        </w:tc>
        <w:tc>
          <w:tcPr>
            <w:tcW w:w="1467" w:type="dxa"/>
            <w:vAlign w:val="center"/>
          </w:tcPr>
          <w:p w14:paraId="2881BCD9" w14:textId="34387A54"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lastRenderedPageBreak/>
              <w:t xml:space="preserve">с момента вступления договора в силу </w:t>
            </w:r>
            <w:r w:rsidRPr="00B312C4">
              <w:rPr>
                <w:rFonts w:ascii="GHEA Grapalat" w:hAnsi="GHEA Grapalat"/>
                <w:sz w:val="16"/>
                <w:szCs w:val="16"/>
              </w:rPr>
              <w:lastRenderedPageBreak/>
              <w:t xml:space="preserve">до </w:t>
            </w:r>
            <w:r>
              <w:rPr>
                <w:rFonts w:ascii="GHEA Grapalat" w:hAnsi="GHEA Grapalat"/>
                <w:sz w:val="16"/>
                <w:szCs w:val="16"/>
              </w:rPr>
              <w:t>25.05.2026</w:t>
            </w:r>
          </w:p>
        </w:tc>
      </w:tr>
      <w:tr w:rsidR="006E3647" w:rsidRPr="00D071E5" w14:paraId="32A0467C" w14:textId="77777777" w:rsidTr="006E3647">
        <w:trPr>
          <w:trHeight w:val="246"/>
          <w:jc w:val="center"/>
        </w:trPr>
        <w:tc>
          <w:tcPr>
            <w:tcW w:w="777" w:type="dxa"/>
            <w:vAlign w:val="center"/>
          </w:tcPr>
          <w:p w14:paraId="5766D1B2" w14:textId="6B8E2872"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lastRenderedPageBreak/>
              <w:t>16</w:t>
            </w:r>
          </w:p>
        </w:tc>
        <w:tc>
          <w:tcPr>
            <w:tcW w:w="1907" w:type="dxa"/>
            <w:vAlign w:val="center"/>
          </w:tcPr>
          <w:p w14:paraId="1E877454" w14:textId="514A90D2"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15331153</w:t>
            </w:r>
          </w:p>
        </w:tc>
        <w:tc>
          <w:tcPr>
            <w:tcW w:w="1276" w:type="dxa"/>
            <w:vAlign w:val="center"/>
          </w:tcPr>
          <w:p w14:paraId="4D868C1D" w14:textId="678FBFA9"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24A9B75A" w14:textId="27CDF7B5"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tcPr>
          <w:p w14:paraId="1DEBC313" w14:textId="6593B087"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78A77F66" w14:textId="0A98F226" w:rsidR="006E3647" w:rsidRPr="009E7502" w:rsidRDefault="006E3647" w:rsidP="006E3647">
            <w:pPr>
              <w:widowControl w:val="0"/>
              <w:jc w:val="center"/>
              <w:rPr>
                <w:rFonts w:ascii="GHEA Grapalat" w:hAnsi="GHEA Grapalat"/>
                <w:sz w:val="16"/>
                <w:szCs w:val="16"/>
              </w:rPr>
            </w:pPr>
          </w:p>
        </w:tc>
        <w:tc>
          <w:tcPr>
            <w:tcW w:w="992" w:type="dxa"/>
            <w:vAlign w:val="center"/>
          </w:tcPr>
          <w:p w14:paraId="4CCF618B" w14:textId="6DA2FCAA"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130</w:t>
            </w:r>
          </w:p>
        </w:tc>
        <w:tc>
          <w:tcPr>
            <w:tcW w:w="855" w:type="dxa"/>
            <w:vAlign w:val="center"/>
          </w:tcPr>
          <w:p w14:paraId="4ADDE424" w14:textId="7F5B73B6" w:rsidR="006E3647" w:rsidRPr="009E7502" w:rsidRDefault="006E3647" w:rsidP="006E3647">
            <w:pPr>
              <w:widowControl w:val="0"/>
              <w:jc w:val="center"/>
              <w:rPr>
                <w:rFonts w:ascii="GHEA Grapalat" w:hAnsi="GHEA Grapalat"/>
                <w:sz w:val="16"/>
                <w:szCs w:val="16"/>
              </w:rPr>
            </w:pPr>
          </w:p>
        </w:tc>
        <w:tc>
          <w:tcPr>
            <w:tcW w:w="846" w:type="dxa"/>
          </w:tcPr>
          <w:p w14:paraId="3D862054" w14:textId="2409E752"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5D931BE4" w14:textId="19C96C46"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FA1F0D0" w14:textId="6E207FBE"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6CDB37B9" w14:textId="77777777" w:rsidTr="006E3647">
        <w:trPr>
          <w:trHeight w:val="246"/>
          <w:jc w:val="center"/>
        </w:trPr>
        <w:tc>
          <w:tcPr>
            <w:tcW w:w="777" w:type="dxa"/>
            <w:vAlign w:val="center"/>
          </w:tcPr>
          <w:p w14:paraId="6758BF62" w14:textId="1645EEEB"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601E278B"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15541200</w:t>
            </w:r>
          </w:p>
        </w:tc>
        <w:tc>
          <w:tcPr>
            <w:tcW w:w="1276" w:type="dxa"/>
            <w:vAlign w:val="center"/>
          </w:tcPr>
          <w:p w14:paraId="380DFB3A" w14:textId="10B893E9"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3FBC4653" w14:textId="7E4F984E"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tcPr>
          <w:p w14:paraId="34E2B286" w14:textId="6DE80E8C"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77E78662" w14:textId="288E4505" w:rsidR="006E3647" w:rsidRPr="009E7502" w:rsidRDefault="006E3647" w:rsidP="006E3647">
            <w:pPr>
              <w:widowControl w:val="0"/>
              <w:jc w:val="center"/>
              <w:rPr>
                <w:rFonts w:ascii="GHEA Grapalat" w:hAnsi="GHEA Grapalat"/>
                <w:sz w:val="16"/>
                <w:szCs w:val="16"/>
              </w:rPr>
            </w:pPr>
          </w:p>
        </w:tc>
        <w:tc>
          <w:tcPr>
            <w:tcW w:w="992" w:type="dxa"/>
            <w:vAlign w:val="center"/>
          </w:tcPr>
          <w:p w14:paraId="081B574A" w14:textId="17E105AD"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234</w:t>
            </w:r>
          </w:p>
        </w:tc>
        <w:tc>
          <w:tcPr>
            <w:tcW w:w="855" w:type="dxa"/>
            <w:vAlign w:val="center"/>
          </w:tcPr>
          <w:p w14:paraId="1BF064C3" w14:textId="7273079F" w:rsidR="006E3647" w:rsidRPr="009E7502" w:rsidRDefault="006E3647" w:rsidP="006E3647">
            <w:pPr>
              <w:widowControl w:val="0"/>
              <w:jc w:val="center"/>
              <w:rPr>
                <w:rFonts w:ascii="GHEA Grapalat" w:hAnsi="GHEA Grapalat"/>
                <w:sz w:val="16"/>
                <w:szCs w:val="16"/>
              </w:rPr>
            </w:pPr>
          </w:p>
        </w:tc>
        <w:tc>
          <w:tcPr>
            <w:tcW w:w="846" w:type="dxa"/>
          </w:tcPr>
          <w:p w14:paraId="70564D20" w14:textId="21B8F473"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39D9BEFC" w14:textId="5F4B7D63"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8094D9" w14:textId="55AE4279"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D071E5" w14:paraId="6602CE8C" w14:textId="77777777" w:rsidTr="006E3647">
        <w:trPr>
          <w:trHeight w:val="246"/>
          <w:jc w:val="center"/>
        </w:trPr>
        <w:tc>
          <w:tcPr>
            <w:tcW w:w="777" w:type="dxa"/>
            <w:vAlign w:val="center"/>
          </w:tcPr>
          <w:p w14:paraId="20254629" w14:textId="478A9B08"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4D30C0EB"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15551600</w:t>
            </w:r>
          </w:p>
        </w:tc>
        <w:tc>
          <w:tcPr>
            <w:tcW w:w="1276" w:type="dxa"/>
            <w:vAlign w:val="center"/>
          </w:tcPr>
          <w:p w14:paraId="3CEF0E67" w14:textId="140EF922"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6E01BB3C" w14:textId="739117A8" w:rsidR="006E3647" w:rsidRPr="003E1950" w:rsidRDefault="006E3647" w:rsidP="006E3647">
            <w:pPr>
              <w:widowControl w:val="0"/>
              <w:jc w:val="center"/>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tcPr>
          <w:p w14:paraId="5378CBE1" w14:textId="7A82F316"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5C3263E8" w14:textId="74FA8E33" w:rsidR="006E3647" w:rsidRPr="009E7502" w:rsidRDefault="006E3647" w:rsidP="006E3647">
            <w:pPr>
              <w:widowControl w:val="0"/>
              <w:jc w:val="center"/>
              <w:rPr>
                <w:rFonts w:ascii="GHEA Grapalat" w:hAnsi="GHEA Grapalat"/>
                <w:sz w:val="16"/>
                <w:szCs w:val="16"/>
              </w:rPr>
            </w:pPr>
          </w:p>
        </w:tc>
        <w:tc>
          <w:tcPr>
            <w:tcW w:w="992" w:type="dxa"/>
            <w:vAlign w:val="center"/>
          </w:tcPr>
          <w:p w14:paraId="142FAE13" w14:textId="50AC5E66"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156</w:t>
            </w:r>
          </w:p>
        </w:tc>
        <w:tc>
          <w:tcPr>
            <w:tcW w:w="855" w:type="dxa"/>
            <w:vAlign w:val="center"/>
          </w:tcPr>
          <w:p w14:paraId="0435CCDF" w14:textId="41F85E5D" w:rsidR="006E3647" w:rsidRPr="009E7502" w:rsidRDefault="006E3647" w:rsidP="006E3647">
            <w:pPr>
              <w:widowControl w:val="0"/>
              <w:jc w:val="center"/>
              <w:rPr>
                <w:rFonts w:ascii="GHEA Grapalat" w:hAnsi="GHEA Grapalat"/>
                <w:sz w:val="16"/>
                <w:szCs w:val="16"/>
              </w:rPr>
            </w:pPr>
          </w:p>
        </w:tc>
        <w:tc>
          <w:tcPr>
            <w:tcW w:w="846" w:type="dxa"/>
          </w:tcPr>
          <w:p w14:paraId="1F0142CF" w14:textId="79E8897B"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0E6CB0BB" w14:textId="6E163580"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AC4ABE1" w14:textId="3C1A43AD"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6E3647" w:rsidRPr="009E7502" w14:paraId="45ACA177" w14:textId="77777777" w:rsidTr="006E3647">
        <w:trPr>
          <w:trHeight w:val="246"/>
          <w:jc w:val="center"/>
        </w:trPr>
        <w:tc>
          <w:tcPr>
            <w:tcW w:w="777" w:type="dxa"/>
            <w:vAlign w:val="center"/>
          </w:tcPr>
          <w:p w14:paraId="6B0459AE" w14:textId="28DBB0BE" w:rsidR="006E3647" w:rsidRPr="009E7502" w:rsidRDefault="006E3647" w:rsidP="006E3647">
            <w:pPr>
              <w:widowControl w:val="0"/>
              <w:jc w:val="center"/>
              <w:rPr>
                <w:rFonts w:ascii="GHEA Grapalat" w:hAnsi="GHEA Grapalat"/>
                <w:sz w:val="16"/>
                <w:szCs w:val="16"/>
              </w:rPr>
            </w:pPr>
            <w:r w:rsidRPr="009E7502">
              <w:rPr>
                <w:rFonts w:ascii="GHEA Grapalat" w:hAnsi="GHEA Grapalat"/>
                <w:sz w:val="16"/>
                <w:szCs w:val="16"/>
              </w:rPr>
              <w:t>19</w:t>
            </w:r>
          </w:p>
        </w:tc>
        <w:tc>
          <w:tcPr>
            <w:tcW w:w="1907" w:type="dxa"/>
            <w:vAlign w:val="center"/>
          </w:tcPr>
          <w:p w14:paraId="20F14772" w14:textId="76BBDA6D" w:rsidR="006E3647" w:rsidRPr="0074421C" w:rsidRDefault="006E3647" w:rsidP="006E3647">
            <w:pPr>
              <w:widowControl w:val="0"/>
              <w:jc w:val="center"/>
              <w:rPr>
                <w:rFonts w:ascii="GHEA Grapalat" w:hAnsi="GHEA Grapalat"/>
                <w:sz w:val="16"/>
                <w:szCs w:val="16"/>
              </w:rPr>
            </w:pPr>
            <w:r w:rsidRPr="006E3647">
              <w:rPr>
                <w:rFonts w:ascii="GHEA Grapalat" w:hAnsi="GHEA Grapalat"/>
                <w:sz w:val="16"/>
                <w:szCs w:val="16"/>
              </w:rPr>
              <w:t>15871256</w:t>
            </w:r>
          </w:p>
        </w:tc>
        <w:tc>
          <w:tcPr>
            <w:tcW w:w="1276" w:type="dxa"/>
            <w:vAlign w:val="center"/>
          </w:tcPr>
          <w:p w14:paraId="634EB528" w14:textId="1D785CA1"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Красный молотый перец</w:t>
            </w:r>
          </w:p>
        </w:tc>
        <w:tc>
          <w:tcPr>
            <w:tcW w:w="1134" w:type="dxa"/>
            <w:vAlign w:val="center"/>
          </w:tcPr>
          <w:p w14:paraId="5D88AA14" w14:textId="77777777" w:rsidR="006E3647" w:rsidRPr="00D071E5" w:rsidRDefault="006E3647" w:rsidP="006E3647">
            <w:pPr>
              <w:widowControl w:val="0"/>
              <w:jc w:val="center"/>
              <w:rPr>
                <w:rFonts w:ascii="GHEA Grapalat" w:hAnsi="GHEA Grapalat"/>
                <w:sz w:val="16"/>
                <w:szCs w:val="16"/>
              </w:rPr>
            </w:pPr>
          </w:p>
        </w:tc>
        <w:tc>
          <w:tcPr>
            <w:tcW w:w="3827" w:type="dxa"/>
            <w:vAlign w:val="center"/>
          </w:tcPr>
          <w:p w14:paraId="5EF1A658" w14:textId="3F8E1CA5" w:rsidR="006E3647" w:rsidRPr="003E1950" w:rsidRDefault="006E3647" w:rsidP="006E3647">
            <w:pPr>
              <w:widowControl w:val="0"/>
              <w:jc w:val="center"/>
              <w:rPr>
                <w:rFonts w:ascii="GHEA Grapalat" w:hAnsi="GHEA Grapalat"/>
                <w:sz w:val="16"/>
                <w:szCs w:val="16"/>
              </w:rPr>
            </w:pPr>
            <w:r w:rsidRPr="00A50716">
              <w:rPr>
                <w:rFonts w:ascii="GHEA Grapalat" w:hAnsi="GHEA Grapalat"/>
                <w:sz w:val="16"/>
                <w:szCs w:val="16"/>
              </w:rPr>
              <w:t>Молотая красная паприка, с традиционным сладким вкусом красного перца и насыщенным ярким цветом.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tcPr>
          <w:p w14:paraId="77875914" w14:textId="0CB4984B" w:rsidR="006E3647" w:rsidRPr="009E7502" w:rsidRDefault="006E3647" w:rsidP="006E3647">
            <w:pPr>
              <w:widowControl w:val="0"/>
              <w:jc w:val="center"/>
              <w:rPr>
                <w:rFonts w:ascii="GHEA Grapalat" w:hAnsi="GHEA Grapalat"/>
                <w:sz w:val="16"/>
                <w:szCs w:val="16"/>
              </w:rPr>
            </w:pPr>
            <w:r w:rsidRPr="00BC7412">
              <w:rPr>
                <w:rFonts w:ascii="GHEA Grapalat" w:hAnsi="GHEA Grapalat"/>
                <w:sz w:val="16"/>
                <w:szCs w:val="16"/>
              </w:rPr>
              <w:t>кг</w:t>
            </w:r>
          </w:p>
        </w:tc>
        <w:tc>
          <w:tcPr>
            <w:tcW w:w="1134" w:type="dxa"/>
            <w:vAlign w:val="center"/>
          </w:tcPr>
          <w:p w14:paraId="1E714FAD" w14:textId="4B2E29CC" w:rsidR="006E3647" w:rsidRPr="009E7502" w:rsidRDefault="006E3647" w:rsidP="006E3647">
            <w:pPr>
              <w:widowControl w:val="0"/>
              <w:jc w:val="center"/>
              <w:rPr>
                <w:rFonts w:ascii="GHEA Grapalat" w:hAnsi="GHEA Grapalat"/>
                <w:sz w:val="16"/>
                <w:szCs w:val="16"/>
              </w:rPr>
            </w:pPr>
          </w:p>
        </w:tc>
        <w:tc>
          <w:tcPr>
            <w:tcW w:w="992" w:type="dxa"/>
            <w:vAlign w:val="center"/>
          </w:tcPr>
          <w:p w14:paraId="7C0A599D" w14:textId="5E2C13F9" w:rsidR="006E3647" w:rsidRPr="00A50716" w:rsidRDefault="006E3647" w:rsidP="006E3647">
            <w:pPr>
              <w:widowControl w:val="0"/>
              <w:jc w:val="center"/>
              <w:rPr>
                <w:rFonts w:ascii="GHEA Grapalat" w:hAnsi="GHEA Grapalat"/>
                <w:sz w:val="14"/>
                <w:szCs w:val="14"/>
              </w:rPr>
            </w:pPr>
            <w:r>
              <w:rPr>
                <w:rFonts w:ascii="GHEA Grapalat" w:hAnsi="GHEA Grapalat" w:cs="Calibri"/>
                <w:color w:val="000000"/>
                <w:sz w:val="20"/>
                <w:szCs w:val="20"/>
              </w:rPr>
              <w:t>4</w:t>
            </w:r>
          </w:p>
        </w:tc>
        <w:tc>
          <w:tcPr>
            <w:tcW w:w="855" w:type="dxa"/>
            <w:vAlign w:val="center"/>
          </w:tcPr>
          <w:p w14:paraId="341CDDF6" w14:textId="7048FC82" w:rsidR="006E3647" w:rsidRPr="009E7502" w:rsidRDefault="006E3647" w:rsidP="006E3647">
            <w:pPr>
              <w:widowControl w:val="0"/>
              <w:jc w:val="center"/>
              <w:rPr>
                <w:rFonts w:ascii="GHEA Grapalat" w:hAnsi="GHEA Grapalat"/>
                <w:sz w:val="16"/>
                <w:szCs w:val="16"/>
              </w:rPr>
            </w:pPr>
          </w:p>
        </w:tc>
        <w:tc>
          <w:tcPr>
            <w:tcW w:w="846" w:type="dxa"/>
          </w:tcPr>
          <w:p w14:paraId="527BFF02" w14:textId="37EEE7F2" w:rsidR="006E3647" w:rsidRPr="009E7502" w:rsidRDefault="006E3647" w:rsidP="006E3647">
            <w:pPr>
              <w:widowControl w:val="0"/>
              <w:jc w:val="center"/>
              <w:rPr>
                <w:rFonts w:ascii="GHEA Grapalat" w:hAnsi="GHEA Grapalat"/>
                <w:sz w:val="16"/>
                <w:szCs w:val="16"/>
              </w:rPr>
            </w:pPr>
            <w:r w:rsidRPr="00951103">
              <w:rPr>
                <w:rFonts w:ascii="GHEA Grapalat" w:hAnsi="GHEA Grapalat"/>
                <w:sz w:val="16"/>
                <w:szCs w:val="16"/>
              </w:rPr>
              <w:t>ул.Генерала Сафаряна, здание 10</w:t>
            </w:r>
          </w:p>
        </w:tc>
        <w:tc>
          <w:tcPr>
            <w:tcW w:w="801" w:type="dxa"/>
          </w:tcPr>
          <w:p w14:paraId="79F2C4FE" w14:textId="650F56F9" w:rsidR="006E3647" w:rsidRPr="009E7502" w:rsidRDefault="006E3647" w:rsidP="006E3647">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7C393C" w14:textId="47C59C7E" w:rsidR="006E3647" w:rsidRPr="009E7502" w:rsidRDefault="006E3647" w:rsidP="006E3647">
            <w:pPr>
              <w:widowControl w:val="0"/>
              <w:jc w:val="center"/>
              <w:rPr>
                <w:rFonts w:ascii="GHEA Grapalat" w:hAnsi="GHEA Grapalat"/>
                <w:sz w:val="16"/>
                <w:szCs w:val="16"/>
              </w:rPr>
            </w:pPr>
            <w:r w:rsidRPr="00B312C4">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bl>
    <w:p w14:paraId="02873DB5" w14:textId="77777777" w:rsidR="006E3647" w:rsidRDefault="006E3647" w:rsidP="006E3647">
      <w:pPr>
        <w:widowControl w:val="0"/>
        <w:jc w:val="both"/>
        <w:rPr>
          <w:rFonts w:ascii="GHEA Grapalat" w:hAnsi="GHEA Grapalat"/>
          <w:color w:val="FF0000"/>
          <w:sz w:val="16"/>
          <w:szCs w:val="16"/>
        </w:rPr>
      </w:pPr>
    </w:p>
    <w:p w14:paraId="3A2E0890" w14:textId="77777777" w:rsidR="006E3647" w:rsidRDefault="006E3647" w:rsidP="006E3647">
      <w:pPr>
        <w:widowControl w:val="0"/>
        <w:jc w:val="both"/>
        <w:rPr>
          <w:rFonts w:ascii="GHEA Grapalat" w:hAnsi="GHEA Grapalat"/>
          <w:color w:val="FF0000"/>
          <w:sz w:val="16"/>
          <w:szCs w:val="16"/>
        </w:rPr>
      </w:pPr>
    </w:p>
    <w:p w14:paraId="35EC1CB8" w14:textId="77777777" w:rsidR="006E3647" w:rsidRDefault="006E3647" w:rsidP="006E3647">
      <w:pPr>
        <w:widowControl w:val="0"/>
        <w:jc w:val="both"/>
        <w:rPr>
          <w:rFonts w:ascii="GHEA Grapalat" w:hAnsi="GHEA Grapalat"/>
          <w:color w:val="FF0000"/>
          <w:sz w:val="16"/>
          <w:szCs w:val="16"/>
        </w:rPr>
      </w:pPr>
    </w:p>
    <w:p w14:paraId="1A5CF18F" w14:textId="130B5C99" w:rsidR="006E3647" w:rsidRPr="00163025" w:rsidRDefault="006E3647" w:rsidP="006E3647">
      <w:pPr>
        <w:widowControl w:val="0"/>
        <w:jc w:val="both"/>
        <w:rPr>
          <w:rFonts w:ascii="GHEA Grapalat" w:hAnsi="GHEA Grapalat"/>
          <w:color w:val="FF0000"/>
          <w:sz w:val="16"/>
          <w:szCs w:val="16"/>
        </w:rPr>
      </w:pPr>
      <w:r w:rsidRPr="00163025">
        <w:rPr>
          <w:rFonts w:ascii="GHEA Grapalat" w:hAnsi="GHEA Grapalat"/>
          <w:color w:val="FF0000"/>
          <w:sz w:val="16"/>
          <w:szCs w:val="16"/>
        </w:rPr>
        <w:t>Безопасность, упаковка и маркировка.</w:t>
      </w:r>
    </w:p>
    <w:p w14:paraId="7AABBE4E" w14:textId="77777777" w:rsidR="006E3647" w:rsidRPr="00163025" w:rsidRDefault="006E3647" w:rsidP="006E3647">
      <w:pPr>
        <w:widowControl w:val="0"/>
        <w:jc w:val="both"/>
        <w:rPr>
          <w:rFonts w:ascii="GHEA Grapalat" w:hAnsi="GHEA Grapalat"/>
          <w:sz w:val="16"/>
          <w:szCs w:val="16"/>
        </w:rPr>
      </w:pPr>
      <w:r w:rsidRPr="00163025">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29B0C1DB" w14:textId="77777777" w:rsidR="006E3647" w:rsidRPr="00163025" w:rsidRDefault="006E3647" w:rsidP="006E3647">
      <w:pPr>
        <w:widowControl w:val="0"/>
        <w:jc w:val="both"/>
        <w:rPr>
          <w:rFonts w:ascii="GHEA Grapalat" w:hAnsi="GHEA Grapalat"/>
          <w:sz w:val="16"/>
          <w:szCs w:val="16"/>
        </w:rPr>
      </w:pPr>
      <w:r w:rsidRPr="00163025">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7D09AA6C" w14:textId="77777777" w:rsidR="006E3647" w:rsidRPr="00163025" w:rsidRDefault="006E3647" w:rsidP="006E3647">
      <w:pPr>
        <w:widowControl w:val="0"/>
        <w:jc w:val="both"/>
        <w:rPr>
          <w:rFonts w:ascii="GHEA Grapalat" w:hAnsi="GHEA Grapalat"/>
          <w:sz w:val="16"/>
          <w:szCs w:val="16"/>
        </w:rPr>
      </w:pPr>
      <w:r w:rsidRPr="00163025">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76DBF674" w14:textId="77777777" w:rsidR="006E3647" w:rsidRPr="00163025" w:rsidRDefault="006E3647" w:rsidP="006E3647">
      <w:pPr>
        <w:widowControl w:val="0"/>
        <w:jc w:val="both"/>
        <w:rPr>
          <w:rFonts w:ascii="GHEA Grapalat" w:hAnsi="GHEA Grapalat"/>
          <w:sz w:val="16"/>
          <w:szCs w:val="16"/>
        </w:rPr>
      </w:pPr>
      <w:r w:rsidRPr="00163025">
        <w:rPr>
          <w:rFonts w:ascii="GHEA Grapalat" w:hAnsi="GHEA Grapalat"/>
          <w:sz w:val="16"/>
          <w:szCs w:val="16"/>
        </w:rPr>
        <w:t>• Соблюдение статьи 9 Закона РА «О безопасности пищевых продуктов»</w:t>
      </w:r>
    </w:p>
    <w:p w14:paraId="6F8ABED7" w14:textId="77777777" w:rsidR="006E3647" w:rsidRPr="00163025" w:rsidRDefault="006E3647" w:rsidP="006E3647">
      <w:pPr>
        <w:widowControl w:val="0"/>
        <w:jc w:val="both"/>
        <w:rPr>
          <w:rFonts w:ascii="GHEA Grapalat" w:hAnsi="GHEA Grapalat"/>
          <w:color w:val="FF0000"/>
          <w:sz w:val="16"/>
          <w:szCs w:val="16"/>
        </w:rPr>
      </w:pPr>
      <w:r w:rsidRPr="00163025">
        <w:rPr>
          <w:rFonts w:ascii="GHEA Grapalat" w:hAnsi="GHEA Grapalat"/>
          <w:color w:val="FF0000"/>
          <w:sz w:val="16"/>
          <w:szCs w:val="16"/>
        </w:rPr>
        <w:t>Обязательные требования к поставке:</w:t>
      </w:r>
    </w:p>
    <w:p w14:paraId="38C8444E" w14:textId="77777777" w:rsidR="006E3647" w:rsidRPr="00163025" w:rsidRDefault="006E3647" w:rsidP="006E3647">
      <w:pPr>
        <w:widowControl w:val="0"/>
        <w:jc w:val="both"/>
        <w:rPr>
          <w:rFonts w:ascii="GHEA Grapalat" w:hAnsi="GHEA Grapalat"/>
          <w:sz w:val="16"/>
          <w:szCs w:val="16"/>
        </w:rPr>
      </w:pPr>
      <w:r w:rsidRPr="00163025">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75F12419" w14:textId="77777777" w:rsidR="006E3647" w:rsidRPr="00163025" w:rsidRDefault="006E3647" w:rsidP="006E3647">
      <w:pPr>
        <w:widowControl w:val="0"/>
        <w:jc w:val="both"/>
        <w:rPr>
          <w:rFonts w:ascii="GHEA Grapalat" w:hAnsi="GHEA Grapalat"/>
          <w:sz w:val="16"/>
          <w:szCs w:val="16"/>
        </w:rPr>
      </w:pPr>
      <w:r w:rsidRPr="00163025">
        <w:rPr>
          <w:rFonts w:ascii="GHEA Grapalat" w:hAnsi="GHEA Grapalat"/>
          <w:sz w:val="16"/>
          <w:szCs w:val="16"/>
        </w:rPr>
        <w:t>• Доставка заказанной группы товаров осуществляется в течение рабочего дня с 9:00 до 16:00.</w:t>
      </w:r>
    </w:p>
    <w:p w14:paraId="3F02C306" w14:textId="77777777" w:rsidR="006E3647" w:rsidRPr="00163025" w:rsidRDefault="006E3647" w:rsidP="006E3647">
      <w:pPr>
        <w:widowControl w:val="0"/>
        <w:jc w:val="both"/>
        <w:rPr>
          <w:rFonts w:ascii="GHEA Grapalat" w:hAnsi="GHEA Grapalat"/>
          <w:sz w:val="16"/>
          <w:szCs w:val="16"/>
        </w:rPr>
      </w:pPr>
      <w:r w:rsidRPr="00163025">
        <w:rPr>
          <w:rFonts w:ascii="GHEA Grapalat" w:hAnsi="GHEA Grapalat"/>
          <w:sz w:val="16"/>
          <w:szCs w:val="16"/>
        </w:rPr>
        <w:t xml:space="preserve">  • Поставка йогурта осуществляется в течение 1 недели</w:t>
      </w:r>
      <w:r w:rsidRPr="00163025">
        <w:rPr>
          <w:rFonts w:ascii="GHEA Grapalat" w:hAnsi="GHEA Grapalat"/>
          <w:b/>
          <w:bCs/>
          <w:sz w:val="16"/>
          <w:szCs w:val="16"/>
        </w:rPr>
        <w:t>.</w:t>
      </w:r>
    </w:p>
    <w:p w14:paraId="21E067F8" w14:textId="77777777" w:rsidR="00EE29CD" w:rsidRPr="006E3647"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6FEBFC1" w14:textId="77777777" w:rsidR="00936F7A" w:rsidRDefault="00071D1C" w:rsidP="00B46D58">
      <w:pPr>
        <w:widowControl w:val="0"/>
        <w:spacing w:after="160"/>
        <w:jc w:val="right"/>
        <w:rPr>
          <w:rFonts w:ascii="GHEA Grapalat" w:hAnsi="GHEA Grapalat"/>
        </w:rPr>
      </w:pPr>
      <w:r w:rsidRPr="00D071E5">
        <w:rPr>
          <w:rFonts w:ascii="GHEA Grapalat" w:hAnsi="GHEA Grapalat"/>
        </w:rPr>
        <w:br w:type="page"/>
      </w:r>
    </w:p>
    <w:p w14:paraId="78E79478" w14:textId="238D18D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1124BF47"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6E3647" w:rsidRPr="006E3647">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6E3647" w:rsidRPr="00D071E5" w14:paraId="6F8E6B38" w14:textId="77777777" w:rsidTr="00264346">
        <w:trPr>
          <w:trHeight w:val="404"/>
          <w:jc w:val="center"/>
        </w:trPr>
        <w:tc>
          <w:tcPr>
            <w:tcW w:w="1695" w:type="dxa"/>
            <w:vAlign w:val="center"/>
          </w:tcPr>
          <w:p w14:paraId="1B7ADA11" w14:textId="41DB4FBD" w:rsidR="006E3647" w:rsidRPr="00D071E5" w:rsidRDefault="006E3647" w:rsidP="006E3647">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530C8043" w14:textId="0E825CA9" w:rsidR="006E3647" w:rsidRPr="00936F7A" w:rsidRDefault="006E3647" w:rsidP="006E3647">
            <w:pPr>
              <w:widowControl w:val="0"/>
              <w:jc w:val="center"/>
              <w:rPr>
                <w:rFonts w:ascii="GHEA Grapalat" w:hAnsi="GHEA Grapalat"/>
                <w:sz w:val="18"/>
                <w:szCs w:val="18"/>
              </w:rPr>
            </w:pPr>
            <w:r w:rsidRPr="006E3647">
              <w:rPr>
                <w:rFonts w:ascii="GHEA Grapalat" w:hAnsi="GHEA Grapalat"/>
                <w:sz w:val="16"/>
                <w:szCs w:val="16"/>
              </w:rPr>
              <w:t>15872400</w:t>
            </w:r>
          </w:p>
        </w:tc>
        <w:tc>
          <w:tcPr>
            <w:tcW w:w="1685" w:type="dxa"/>
            <w:vAlign w:val="center"/>
          </w:tcPr>
          <w:p w14:paraId="21A16C20" w14:textId="508E7F62" w:rsidR="006E3647" w:rsidRPr="00D071E5" w:rsidRDefault="006E3647" w:rsidP="006E3647">
            <w:pPr>
              <w:widowControl w:val="0"/>
              <w:jc w:val="center"/>
              <w:rPr>
                <w:rFonts w:ascii="GHEA Grapalat" w:hAnsi="GHEA Grapalat"/>
                <w:b/>
                <w:sz w:val="20"/>
                <w:szCs w:val="20"/>
              </w:rPr>
            </w:pPr>
            <w:r w:rsidRPr="00875F92">
              <w:rPr>
                <w:rFonts w:ascii="GHEA Grapalat" w:hAnsi="GHEA Grapalat"/>
                <w:sz w:val="16"/>
                <w:szCs w:val="16"/>
              </w:rPr>
              <w:t>Соль</w:t>
            </w:r>
          </w:p>
        </w:tc>
        <w:tc>
          <w:tcPr>
            <w:tcW w:w="960" w:type="dxa"/>
            <w:vAlign w:val="center"/>
          </w:tcPr>
          <w:p w14:paraId="48BDBCAD" w14:textId="03AA7E56" w:rsidR="006E3647" w:rsidRPr="00D071E5" w:rsidRDefault="006E3647" w:rsidP="006E3647">
            <w:pPr>
              <w:widowControl w:val="0"/>
              <w:jc w:val="center"/>
              <w:rPr>
                <w:rFonts w:ascii="GHEA Grapalat" w:hAnsi="GHEA Grapalat"/>
                <w:sz w:val="16"/>
                <w:szCs w:val="16"/>
              </w:rPr>
            </w:pPr>
          </w:p>
        </w:tc>
        <w:tc>
          <w:tcPr>
            <w:tcW w:w="979" w:type="dxa"/>
            <w:vAlign w:val="center"/>
          </w:tcPr>
          <w:p w14:paraId="31FC0367" w14:textId="4A1E337F" w:rsidR="006E3647" w:rsidRPr="00D071E5" w:rsidRDefault="006E3647" w:rsidP="006E3647">
            <w:pPr>
              <w:widowControl w:val="0"/>
              <w:jc w:val="center"/>
              <w:rPr>
                <w:rFonts w:ascii="GHEA Grapalat" w:hAnsi="GHEA Grapalat"/>
                <w:sz w:val="16"/>
                <w:szCs w:val="16"/>
              </w:rPr>
            </w:pPr>
          </w:p>
        </w:tc>
        <w:tc>
          <w:tcPr>
            <w:tcW w:w="692" w:type="dxa"/>
            <w:vAlign w:val="center"/>
          </w:tcPr>
          <w:p w14:paraId="2C1B55FE" w14:textId="6935A595" w:rsidR="006E3647" w:rsidRPr="00D071E5" w:rsidRDefault="006E3647" w:rsidP="006E3647">
            <w:pPr>
              <w:widowControl w:val="0"/>
              <w:jc w:val="center"/>
              <w:rPr>
                <w:rFonts w:ascii="GHEA Grapalat" w:hAnsi="GHEA Grapalat" w:cs="Arial"/>
                <w:sz w:val="16"/>
                <w:szCs w:val="16"/>
              </w:rPr>
            </w:pPr>
          </w:p>
        </w:tc>
        <w:tc>
          <w:tcPr>
            <w:tcW w:w="837" w:type="dxa"/>
            <w:vAlign w:val="center"/>
          </w:tcPr>
          <w:p w14:paraId="2FBEC75E" w14:textId="4CAB785F" w:rsidR="006E3647" w:rsidRPr="00D071E5" w:rsidRDefault="006E3647" w:rsidP="006E3647">
            <w:pPr>
              <w:widowControl w:val="0"/>
              <w:jc w:val="center"/>
              <w:rPr>
                <w:rFonts w:ascii="GHEA Grapalat" w:hAnsi="GHEA Grapalat" w:cs="Arial"/>
                <w:sz w:val="16"/>
                <w:szCs w:val="16"/>
              </w:rPr>
            </w:pPr>
          </w:p>
        </w:tc>
        <w:tc>
          <w:tcPr>
            <w:tcW w:w="535" w:type="dxa"/>
            <w:vAlign w:val="center"/>
          </w:tcPr>
          <w:p w14:paraId="44F32FAC" w14:textId="3FE198B0" w:rsidR="006E3647" w:rsidRPr="00D071E5" w:rsidRDefault="006E3647" w:rsidP="006E3647">
            <w:pPr>
              <w:widowControl w:val="0"/>
              <w:jc w:val="center"/>
              <w:rPr>
                <w:rFonts w:ascii="GHEA Grapalat" w:hAnsi="GHEA Grapalat" w:cs="Arial"/>
                <w:sz w:val="16"/>
                <w:szCs w:val="16"/>
              </w:rPr>
            </w:pPr>
          </w:p>
        </w:tc>
        <w:tc>
          <w:tcPr>
            <w:tcW w:w="606" w:type="dxa"/>
            <w:vAlign w:val="center"/>
          </w:tcPr>
          <w:p w14:paraId="4078C11C" w14:textId="2AF161F0" w:rsidR="006E3647" w:rsidRPr="00D071E5" w:rsidRDefault="006E3647" w:rsidP="006E3647">
            <w:pPr>
              <w:widowControl w:val="0"/>
              <w:jc w:val="center"/>
              <w:rPr>
                <w:rFonts w:ascii="GHEA Grapalat" w:hAnsi="GHEA Grapalat" w:cs="Arial"/>
                <w:sz w:val="16"/>
                <w:szCs w:val="16"/>
              </w:rPr>
            </w:pPr>
          </w:p>
        </w:tc>
        <w:tc>
          <w:tcPr>
            <w:tcW w:w="698" w:type="dxa"/>
            <w:vAlign w:val="center"/>
          </w:tcPr>
          <w:p w14:paraId="73953107" w14:textId="07D47452" w:rsidR="006E3647" w:rsidRPr="00D071E5" w:rsidRDefault="006E3647" w:rsidP="006E3647">
            <w:pPr>
              <w:widowControl w:val="0"/>
              <w:jc w:val="center"/>
              <w:rPr>
                <w:rFonts w:ascii="GHEA Grapalat" w:hAnsi="GHEA Grapalat" w:cs="Arial"/>
                <w:sz w:val="16"/>
                <w:szCs w:val="16"/>
              </w:rPr>
            </w:pPr>
          </w:p>
        </w:tc>
        <w:tc>
          <w:tcPr>
            <w:tcW w:w="823" w:type="dxa"/>
            <w:vAlign w:val="center"/>
          </w:tcPr>
          <w:p w14:paraId="3D86BBED" w14:textId="2AE755D4" w:rsidR="006E3647" w:rsidRPr="00D071E5" w:rsidRDefault="006E3647" w:rsidP="006E3647">
            <w:pPr>
              <w:widowControl w:val="0"/>
              <w:jc w:val="center"/>
              <w:rPr>
                <w:rFonts w:ascii="GHEA Grapalat" w:hAnsi="GHEA Grapalat" w:cs="Arial"/>
                <w:sz w:val="16"/>
                <w:szCs w:val="16"/>
              </w:rPr>
            </w:pPr>
          </w:p>
        </w:tc>
        <w:tc>
          <w:tcPr>
            <w:tcW w:w="893" w:type="dxa"/>
            <w:vAlign w:val="center"/>
          </w:tcPr>
          <w:p w14:paraId="74E4399A" w14:textId="47B9854D" w:rsidR="006E3647" w:rsidRPr="00D071E5" w:rsidRDefault="006E3647" w:rsidP="006E3647">
            <w:pPr>
              <w:widowControl w:val="0"/>
              <w:jc w:val="center"/>
              <w:rPr>
                <w:rFonts w:ascii="GHEA Grapalat" w:hAnsi="GHEA Grapalat" w:cs="Arial"/>
                <w:sz w:val="16"/>
                <w:szCs w:val="16"/>
              </w:rPr>
            </w:pPr>
          </w:p>
        </w:tc>
        <w:tc>
          <w:tcPr>
            <w:tcW w:w="849" w:type="dxa"/>
            <w:vAlign w:val="center"/>
          </w:tcPr>
          <w:p w14:paraId="7282C639" w14:textId="72D09A3A" w:rsidR="006E3647" w:rsidRPr="00D071E5" w:rsidRDefault="006E3647" w:rsidP="006E3647">
            <w:pPr>
              <w:widowControl w:val="0"/>
              <w:jc w:val="center"/>
              <w:rPr>
                <w:rFonts w:ascii="GHEA Grapalat" w:hAnsi="GHEA Grapalat" w:cs="Arial"/>
                <w:sz w:val="16"/>
                <w:szCs w:val="16"/>
              </w:rPr>
            </w:pPr>
          </w:p>
        </w:tc>
        <w:tc>
          <w:tcPr>
            <w:tcW w:w="962" w:type="dxa"/>
            <w:vAlign w:val="center"/>
          </w:tcPr>
          <w:p w14:paraId="1DFB6D86" w14:textId="06A4940E" w:rsidR="006E3647" w:rsidRPr="00D071E5" w:rsidRDefault="006E3647" w:rsidP="006E3647">
            <w:pPr>
              <w:widowControl w:val="0"/>
              <w:jc w:val="center"/>
              <w:rPr>
                <w:rFonts w:ascii="GHEA Grapalat" w:hAnsi="GHEA Grapalat" w:cs="Arial"/>
                <w:sz w:val="16"/>
                <w:szCs w:val="16"/>
              </w:rPr>
            </w:pPr>
          </w:p>
        </w:tc>
        <w:tc>
          <w:tcPr>
            <w:tcW w:w="851" w:type="dxa"/>
            <w:vAlign w:val="center"/>
          </w:tcPr>
          <w:p w14:paraId="51A5680C" w14:textId="5069D1DB" w:rsidR="006E3647" w:rsidRPr="00D071E5" w:rsidRDefault="006E3647" w:rsidP="006E3647">
            <w:pPr>
              <w:widowControl w:val="0"/>
              <w:jc w:val="center"/>
              <w:rPr>
                <w:rFonts w:ascii="GHEA Grapalat" w:hAnsi="GHEA Grapalat" w:cs="Arial"/>
                <w:sz w:val="16"/>
                <w:szCs w:val="16"/>
              </w:rPr>
            </w:pPr>
          </w:p>
        </w:tc>
        <w:tc>
          <w:tcPr>
            <w:tcW w:w="789" w:type="dxa"/>
            <w:vAlign w:val="center"/>
          </w:tcPr>
          <w:p w14:paraId="5195814E" w14:textId="1CF3CF71" w:rsidR="006E3647" w:rsidRPr="00D071E5" w:rsidRDefault="006E3647" w:rsidP="006E3647">
            <w:pPr>
              <w:widowControl w:val="0"/>
              <w:jc w:val="center"/>
              <w:rPr>
                <w:rFonts w:ascii="GHEA Grapalat" w:hAnsi="GHEA Grapalat"/>
                <w:b/>
                <w:sz w:val="16"/>
                <w:szCs w:val="16"/>
              </w:rPr>
            </w:pPr>
          </w:p>
        </w:tc>
      </w:tr>
      <w:tr w:rsidR="006E3647" w:rsidRPr="00D071E5" w14:paraId="1541F2DD" w14:textId="77777777" w:rsidTr="00BD7857">
        <w:trPr>
          <w:trHeight w:val="404"/>
          <w:jc w:val="center"/>
        </w:trPr>
        <w:tc>
          <w:tcPr>
            <w:tcW w:w="1695" w:type="dxa"/>
            <w:vAlign w:val="center"/>
          </w:tcPr>
          <w:p w14:paraId="79B65784" w14:textId="2706CD51" w:rsidR="006E3647" w:rsidRPr="00D071E5"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63486507" w14:textId="628D6DAA" w:rsidR="006E3647" w:rsidRPr="00936F7A" w:rsidRDefault="006E3647" w:rsidP="006E3647">
            <w:pPr>
              <w:widowControl w:val="0"/>
              <w:jc w:val="center"/>
              <w:rPr>
                <w:rFonts w:ascii="GHEA Grapalat" w:hAnsi="GHEA Grapalat"/>
                <w:sz w:val="18"/>
                <w:szCs w:val="18"/>
              </w:rPr>
            </w:pPr>
            <w:r w:rsidRPr="006E3647">
              <w:rPr>
                <w:rFonts w:ascii="GHEA Grapalat" w:hAnsi="GHEA Grapalat"/>
                <w:sz w:val="16"/>
                <w:szCs w:val="16"/>
              </w:rPr>
              <w:t>15421100</w:t>
            </w:r>
          </w:p>
        </w:tc>
        <w:tc>
          <w:tcPr>
            <w:tcW w:w="1685" w:type="dxa"/>
            <w:vAlign w:val="center"/>
          </w:tcPr>
          <w:p w14:paraId="6B58A3F8" w14:textId="41A2DF7F" w:rsidR="006E3647" w:rsidRPr="00D071E5" w:rsidRDefault="006E3647" w:rsidP="006E3647">
            <w:pPr>
              <w:widowControl w:val="0"/>
              <w:jc w:val="center"/>
              <w:rPr>
                <w:rFonts w:ascii="GHEA Grapalat" w:hAnsi="GHEA Grapalat"/>
                <w:b/>
                <w:sz w:val="20"/>
                <w:szCs w:val="20"/>
                <w:lang w:val="en-US"/>
              </w:rPr>
            </w:pPr>
            <w:r w:rsidRPr="00875F92">
              <w:rPr>
                <w:rFonts w:ascii="GHEA Grapalat" w:hAnsi="GHEA Grapalat"/>
                <w:sz w:val="16"/>
                <w:szCs w:val="16"/>
              </w:rPr>
              <w:t>Подсолнечное масло</w:t>
            </w:r>
          </w:p>
        </w:tc>
        <w:tc>
          <w:tcPr>
            <w:tcW w:w="960" w:type="dxa"/>
            <w:vAlign w:val="center"/>
          </w:tcPr>
          <w:p w14:paraId="4297468C" w14:textId="33079E71" w:rsidR="006E3647" w:rsidRPr="00D071E5" w:rsidRDefault="006E3647" w:rsidP="006E3647">
            <w:pPr>
              <w:widowControl w:val="0"/>
              <w:jc w:val="center"/>
              <w:rPr>
                <w:rFonts w:ascii="GHEA Grapalat" w:hAnsi="GHEA Grapalat"/>
                <w:sz w:val="16"/>
                <w:szCs w:val="16"/>
              </w:rPr>
            </w:pPr>
          </w:p>
        </w:tc>
        <w:tc>
          <w:tcPr>
            <w:tcW w:w="979" w:type="dxa"/>
            <w:vAlign w:val="center"/>
          </w:tcPr>
          <w:p w14:paraId="407A409A" w14:textId="54FE18BB" w:rsidR="006E3647" w:rsidRPr="00D071E5" w:rsidRDefault="006E3647" w:rsidP="006E3647">
            <w:pPr>
              <w:widowControl w:val="0"/>
              <w:jc w:val="center"/>
              <w:rPr>
                <w:rFonts w:ascii="GHEA Grapalat" w:hAnsi="GHEA Grapalat"/>
                <w:sz w:val="16"/>
                <w:szCs w:val="16"/>
              </w:rPr>
            </w:pPr>
          </w:p>
        </w:tc>
        <w:tc>
          <w:tcPr>
            <w:tcW w:w="692" w:type="dxa"/>
            <w:vAlign w:val="center"/>
          </w:tcPr>
          <w:p w14:paraId="2D0D2252" w14:textId="1C005D0A" w:rsidR="006E3647" w:rsidRPr="00D071E5" w:rsidRDefault="006E3647" w:rsidP="006E3647">
            <w:pPr>
              <w:widowControl w:val="0"/>
              <w:jc w:val="center"/>
              <w:rPr>
                <w:rFonts w:ascii="GHEA Grapalat" w:hAnsi="GHEA Grapalat"/>
                <w:sz w:val="16"/>
                <w:szCs w:val="16"/>
              </w:rPr>
            </w:pPr>
          </w:p>
        </w:tc>
        <w:tc>
          <w:tcPr>
            <w:tcW w:w="837" w:type="dxa"/>
            <w:vAlign w:val="center"/>
          </w:tcPr>
          <w:p w14:paraId="6BEA7D7A" w14:textId="7487E245" w:rsidR="006E3647" w:rsidRPr="00D071E5" w:rsidRDefault="006E3647" w:rsidP="006E3647">
            <w:pPr>
              <w:widowControl w:val="0"/>
              <w:jc w:val="center"/>
              <w:rPr>
                <w:rFonts w:ascii="GHEA Grapalat" w:hAnsi="GHEA Grapalat"/>
                <w:sz w:val="16"/>
                <w:szCs w:val="16"/>
              </w:rPr>
            </w:pPr>
          </w:p>
        </w:tc>
        <w:tc>
          <w:tcPr>
            <w:tcW w:w="535" w:type="dxa"/>
            <w:vAlign w:val="center"/>
          </w:tcPr>
          <w:p w14:paraId="1DDC9B6C" w14:textId="7F0B6E00" w:rsidR="006E3647" w:rsidRPr="00D071E5" w:rsidRDefault="006E3647" w:rsidP="006E3647">
            <w:pPr>
              <w:widowControl w:val="0"/>
              <w:jc w:val="center"/>
              <w:rPr>
                <w:rFonts w:ascii="GHEA Grapalat" w:hAnsi="GHEA Grapalat"/>
                <w:sz w:val="16"/>
                <w:szCs w:val="16"/>
              </w:rPr>
            </w:pPr>
          </w:p>
        </w:tc>
        <w:tc>
          <w:tcPr>
            <w:tcW w:w="606" w:type="dxa"/>
            <w:vAlign w:val="center"/>
          </w:tcPr>
          <w:p w14:paraId="33433981"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3501D757"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22AEF767"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2D55F93E" w14:textId="3E8BD19A" w:rsidR="006E3647" w:rsidRPr="009E7502" w:rsidRDefault="006E3647" w:rsidP="006E3647">
            <w:pPr>
              <w:widowControl w:val="0"/>
              <w:jc w:val="center"/>
              <w:rPr>
                <w:rFonts w:ascii="GHEA Grapalat" w:hAnsi="GHEA Grapalat"/>
                <w:sz w:val="16"/>
                <w:szCs w:val="16"/>
                <w:lang w:val="en-US"/>
              </w:rPr>
            </w:pPr>
          </w:p>
        </w:tc>
        <w:tc>
          <w:tcPr>
            <w:tcW w:w="849" w:type="dxa"/>
            <w:vAlign w:val="center"/>
          </w:tcPr>
          <w:p w14:paraId="56479CA9" w14:textId="234F9174" w:rsidR="006E3647" w:rsidRPr="009E7502" w:rsidRDefault="006E3647" w:rsidP="006E3647">
            <w:pPr>
              <w:widowControl w:val="0"/>
              <w:jc w:val="center"/>
              <w:rPr>
                <w:rFonts w:ascii="GHEA Grapalat" w:hAnsi="GHEA Grapalat"/>
                <w:sz w:val="16"/>
                <w:szCs w:val="16"/>
                <w:lang w:val="en-US"/>
              </w:rPr>
            </w:pPr>
          </w:p>
        </w:tc>
        <w:tc>
          <w:tcPr>
            <w:tcW w:w="962" w:type="dxa"/>
            <w:vAlign w:val="center"/>
          </w:tcPr>
          <w:p w14:paraId="1451D0C5" w14:textId="661734C0" w:rsidR="006E3647" w:rsidRPr="009E7502" w:rsidRDefault="006E3647" w:rsidP="006E3647">
            <w:pPr>
              <w:widowControl w:val="0"/>
              <w:jc w:val="center"/>
              <w:rPr>
                <w:rFonts w:ascii="GHEA Grapalat" w:hAnsi="GHEA Grapalat"/>
                <w:sz w:val="16"/>
                <w:szCs w:val="16"/>
                <w:lang w:val="en-US"/>
              </w:rPr>
            </w:pPr>
          </w:p>
        </w:tc>
        <w:tc>
          <w:tcPr>
            <w:tcW w:w="851" w:type="dxa"/>
            <w:vAlign w:val="center"/>
          </w:tcPr>
          <w:p w14:paraId="21C2D316" w14:textId="1557D871" w:rsidR="006E3647" w:rsidRPr="00D071E5" w:rsidRDefault="006E3647" w:rsidP="006E3647">
            <w:pPr>
              <w:widowControl w:val="0"/>
              <w:jc w:val="center"/>
              <w:rPr>
                <w:rFonts w:ascii="GHEA Grapalat" w:hAnsi="GHEA Grapalat"/>
                <w:sz w:val="16"/>
                <w:szCs w:val="16"/>
              </w:rPr>
            </w:pPr>
          </w:p>
        </w:tc>
        <w:tc>
          <w:tcPr>
            <w:tcW w:w="789" w:type="dxa"/>
            <w:vAlign w:val="center"/>
          </w:tcPr>
          <w:p w14:paraId="4A28AB57" w14:textId="333BB9E8" w:rsidR="006E3647" w:rsidRPr="00D071E5" w:rsidRDefault="006E3647" w:rsidP="006E3647">
            <w:pPr>
              <w:widowControl w:val="0"/>
              <w:jc w:val="center"/>
              <w:rPr>
                <w:rFonts w:ascii="GHEA Grapalat" w:hAnsi="GHEA Grapalat"/>
                <w:sz w:val="16"/>
                <w:szCs w:val="16"/>
              </w:rPr>
            </w:pPr>
          </w:p>
        </w:tc>
      </w:tr>
      <w:tr w:rsidR="006E3647" w:rsidRPr="00D071E5" w14:paraId="4B2B4227" w14:textId="77777777" w:rsidTr="009E7502">
        <w:trPr>
          <w:trHeight w:val="404"/>
          <w:jc w:val="center"/>
        </w:trPr>
        <w:tc>
          <w:tcPr>
            <w:tcW w:w="1695" w:type="dxa"/>
            <w:vAlign w:val="center"/>
          </w:tcPr>
          <w:p w14:paraId="52D4E360" w14:textId="44748B5E" w:rsidR="006E3647" w:rsidRPr="00D071E5"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C23AF38" w14:textId="4A6EC702" w:rsidR="006E3647" w:rsidRPr="00936F7A" w:rsidRDefault="006E3647" w:rsidP="006E3647">
            <w:pPr>
              <w:widowControl w:val="0"/>
              <w:jc w:val="center"/>
              <w:rPr>
                <w:rFonts w:ascii="GHEA Grapalat" w:hAnsi="GHEA Grapalat"/>
                <w:sz w:val="18"/>
                <w:szCs w:val="18"/>
              </w:rPr>
            </w:pPr>
            <w:r w:rsidRPr="006E3647">
              <w:rPr>
                <w:rFonts w:ascii="GHEA Grapalat" w:hAnsi="GHEA Grapalat"/>
                <w:sz w:val="16"/>
                <w:szCs w:val="16"/>
              </w:rPr>
              <w:t>15614200</w:t>
            </w:r>
          </w:p>
        </w:tc>
        <w:tc>
          <w:tcPr>
            <w:tcW w:w="1685" w:type="dxa"/>
            <w:vAlign w:val="center"/>
          </w:tcPr>
          <w:p w14:paraId="1005CCEA" w14:textId="5807AFA2" w:rsidR="006E3647" w:rsidRPr="00D071E5" w:rsidRDefault="006E3647" w:rsidP="006E3647">
            <w:pPr>
              <w:widowControl w:val="0"/>
              <w:jc w:val="center"/>
              <w:rPr>
                <w:rFonts w:ascii="GHEA Grapalat" w:hAnsi="GHEA Grapalat"/>
                <w:b/>
                <w:sz w:val="20"/>
                <w:szCs w:val="20"/>
                <w:lang w:val="en-US"/>
              </w:rPr>
            </w:pPr>
            <w:r w:rsidRPr="00875F92">
              <w:rPr>
                <w:rFonts w:ascii="GHEA Grapalat" w:hAnsi="GHEA Grapalat"/>
                <w:sz w:val="16"/>
                <w:szCs w:val="16"/>
              </w:rPr>
              <w:t>Рис</w:t>
            </w:r>
          </w:p>
        </w:tc>
        <w:tc>
          <w:tcPr>
            <w:tcW w:w="960" w:type="dxa"/>
            <w:vAlign w:val="center"/>
          </w:tcPr>
          <w:p w14:paraId="4992F11E" w14:textId="2D3CF238" w:rsidR="006E3647" w:rsidRPr="00D071E5" w:rsidRDefault="006E3647" w:rsidP="006E3647">
            <w:pPr>
              <w:widowControl w:val="0"/>
              <w:jc w:val="center"/>
              <w:rPr>
                <w:rFonts w:ascii="GHEA Grapalat" w:hAnsi="GHEA Grapalat"/>
                <w:sz w:val="16"/>
                <w:szCs w:val="16"/>
              </w:rPr>
            </w:pPr>
          </w:p>
        </w:tc>
        <w:tc>
          <w:tcPr>
            <w:tcW w:w="979" w:type="dxa"/>
            <w:vAlign w:val="center"/>
          </w:tcPr>
          <w:p w14:paraId="2538EA03" w14:textId="48FD01DA" w:rsidR="006E3647" w:rsidRPr="00D071E5" w:rsidRDefault="006E3647" w:rsidP="006E3647">
            <w:pPr>
              <w:widowControl w:val="0"/>
              <w:jc w:val="center"/>
              <w:rPr>
                <w:rFonts w:ascii="GHEA Grapalat" w:hAnsi="GHEA Grapalat"/>
                <w:sz w:val="16"/>
                <w:szCs w:val="16"/>
              </w:rPr>
            </w:pPr>
          </w:p>
        </w:tc>
        <w:tc>
          <w:tcPr>
            <w:tcW w:w="692" w:type="dxa"/>
            <w:vAlign w:val="center"/>
          </w:tcPr>
          <w:p w14:paraId="13762DF7" w14:textId="1142C144" w:rsidR="006E3647" w:rsidRPr="00D071E5" w:rsidRDefault="006E3647" w:rsidP="006E3647">
            <w:pPr>
              <w:widowControl w:val="0"/>
              <w:jc w:val="center"/>
              <w:rPr>
                <w:rFonts w:ascii="GHEA Grapalat" w:hAnsi="GHEA Grapalat"/>
                <w:sz w:val="16"/>
                <w:szCs w:val="16"/>
              </w:rPr>
            </w:pPr>
          </w:p>
        </w:tc>
        <w:tc>
          <w:tcPr>
            <w:tcW w:w="837" w:type="dxa"/>
            <w:vAlign w:val="center"/>
          </w:tcPr>
          <w:p w14:paraId="37CE0B09" w14:textId="499FC483" w:rsidR="006E3647" w:rsidRPr="00D071E5" w:rsidRDefault="006E3647" w:rsidP="006E3647">
            <w:pPr>
              <w:widowControl w:val="0"/>
              <w:jc w:val="center"/>
              <w:rPr>
                <w:rFonts w:ascii="GHEA Grapalat" w:hAnsi="GHEA Grapalat"/>
                <w:sz w:val="16"/>
                <w:szCs w:val="16"/>
              </w:rPr>
            </w:pPr>
          </w:p>
        </w:tc>
        <w:tc>
          <w:tcPr>
            <w:tcW w:w="535" w:type="dxa"/>
            <w:vAlign w:val="center"/>
          </w:tcPr>
          <w:p w14:paraId="768A3BD9" w14:textId="730CB59A" w:rsidR="006E3647" w:rsidRPr="00D071E5" w:rsidRDefault="006E3647" w:rsidP="006E3647">
            <w:pPr>
              <w:widowControl w:val="0"/>
              <w:jc w:val="center"/>
              <w:rPr>
                <w:rFonts w:ascii="GHEA Grapalat" w:hAnsi="GHEA Grapalat"/>
                <w:sz w:val="16"/>
                <w:szCs w:val="16"/>
              </w:rPr>
            </w:pPr>
          </w:p>
        </w:tc>
        <w:tc>
          <w:tcPr>
            <w:tcW w:w="606" w:type="dxa"/>
            <w:vAlign w:val="center"/>
          </w:tcPr>
          <w:p w14:paraId="3026DD08"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5DFA56A5"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67DAD081"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507DD987" w14:textId="5CF36E91" w:rsidR="006E3647" w:rsidRPr="00D071E5" w:rsidRDefault="006E3647" w:rsidP="006E3647">
            <w:pPr>
              <w:widowControl w:val="0"/>
              <w:jc w:val="center"/>
              <w:rPr>
                <w:rFonts w:ascii="GHEA Grapalat" w:hAnsi="GHEA Grapalat"/>
                <w:sz w:val="16"/>
                <w:szCs w:val="16"/>
              </w:rPr>
            </w:pPr>
          </w:p>
        </w:tc>
        <w:tc>
          <w:tcPr>
            <w:tcW w:w="849" w:type="dxa"/>
            <w:vAlign w:val="center"/>
          </w:tcPr>
          <w:p w14:paraId="070EE2C5" w14:textId="0C24057E" w:rsidR="006E3647" w:rsidRPr="00D071E5" w:rsidRDefault="006E3647" w:rsidP="006E3647">
            <w:pPr>
              <w:widowControl w:val="0"/>
              <w:jc w:val="center"/>
              <w:rPr>
                <w:rFonts w:ascii="GHEA Grapalat" w:hAnsi="GHEA Grapalat"/>
                <w:sz w:val="16"/>
                <w:szCs w:val="16"/>
              </w:rPr>
            </w:pPr>
          </w:p>
        </w:tc>
        <w:tc>
          <w:tcPr>
            <w:tcW w:w="962" w:type="dxa"/>
            <w:vAlign w:val="center"/>
          </w:tcPr>
          <w:p w14:paraId="611E410F" w14:textId="22CC213E" w:rsidR="006E3647" w:rsidRPr="00D071E5" w:rsidRDefault="006E3647" w:rsidP="006E3647">
            <w:pPr>
              <w:widowControl w:val="0"/>
              <w:jc w:val="center"/>
              <w:rPr>
                <w:rFonts w:ascii="GHEA Grapalat" w:hAnsi="GHEA Grapalat"/>
                <w:sz w:val="16"/>
                <w:szCs w:val="16"/>
              </w:rPr>
            </w:pPr>
          </w:p>
        </w:tc>
        <w:tc>
          <w:tcPr>
            <w:tcW w:w="851" w:type="dxa"/>
            <w:vAlign w:val="center"/>
          </w:tcPr>
          <w:p w14:paraId="60B2BDB4" w14:textId="1123BB10" w:rsidR="006E3647" w:rsidRPr="00D071E5" w:rsidRDefault="006E3647" w:rsidP="006E3647">
            <w:pPr>
              <w:widowControl w:val="0"/>
              <w:jc w:val="center"/>
              <w:rPr>
                <w:rFonts w:ascii="GHEA Grapalat" w:hAnsi="GHEA Grapalat"/>
                <w:sz w:val="16"/>
                <w:szCs w:val="16"/>
              </w:rPr>
            </w:pPr>
          </w:p>
        </w:tc>
        <w:tc>
          <w:tcPr>
            <w:tcW w:w="789" w:type="dxa"/>
            <w:vAlign w:val="center"/>
          </w:tcPr>
          <w:p w14:paraId="442499C0" w14:textId="14F4DF35" w:rsidR="006E3647" w:rsidRPr="00D071E5" w:rsidRDefault="006E3647" w:rsidP="006E3647">
            <w:pPr>
              <w:widowControl w:val="0"/>
              <w:jc w:val="center"/>
              <w:rPr>
                <w:rFonts w:ascii="GHEA Grapalat" w:hAnsi="GHEA Grapalat"/>
                <w:sz w:val="16"/>
                <w:szCs w:val="16"/>
              </w:rPr>
            </w:pPr>
          </w:p>
        </w:tc>
      </w:tr>
      <w:tr w:rsidR="006E3647" w:rsidRPr="00D071E5" w14:paraId="16E2B2E1" w14:textId="77777777" w:rsidTr="009E7502">
        <w:trPr>
          <w:trHeight w:val="404"/>
          <w:jc w:val="center"/>
        </w:trPr>
        <w:tc>
          <w:tcPr>
            <w:tcW w:w="1695" w:type="dxa"/>
            <w:vAlign w:val="center"/>
          </w:tcPr>
          <w:p w14:paraId="77F9928E" w14:textId="734509B1" w:rsidR="006E3647" w:rsidRPr="00D071E5"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C7841D5" w14:textId="1316F482" w:rsidR="006E3647" w:rsidRPr="00936F7A" w:rsidRDefault="006E3647" w:rsidP="006E3647">
            <w:pPr>
              <w:widowControl w:val="0"/>
              <w:jc w:val="center"/>
              <w:rPr>
                <w:rFonts w:ascii="GHEA Grapalat" w:hAnsi="GHEA Grapalat"/>
                <w:sz w:val="18"/>
                <w:szCs w:val="18"/>
              </w:rPr>
            </w:pPr>
            <w:r w:rsidRPr="006E3647">
              <w:rPr>
                <w:rFonts w:ascii="GHEA Grapalat" w:hAnsi="GHEA Grapalat"/>
                <w:sz w:val="16"/>
                <w:szCs w:val="16"/>
              </w:rPr>
              <w:t>3221110</w:t>
            </w:r>
          </w:p>
        </w:tc>
        <w:tc>
          <w:tcPr>
            <w:tcW w:w="1685" w:type="dxa"/>
            <w:vAlign w:val="center"/>
          </w:tcPr>
          <w:p w14:paraId="6C8256AD" w14:textId="54F8A679" w:rsidR="006E3647" w:rsidRPr="00D071E5" w:rsidRDefault="006E3647" w:rsidP="006E3647">
            <w:pPr>
              <w:widowControl w:val="0"/>
              <w:jc w:val="center"/>
              <w:rPr>
                <w:rFonts w:ascii="GHEA Grapalat" w:hAnsi="GHEA Grapalat"/>
                <w:b/>
                <w:sz w:val="20"/>
                <w:szCs w:val="20"/>
                <w:lang w:val="en-US"/>
              </w:rPr>
            </w:pPr>
            <w:r w:rsidRPr="00875F92">
              <w:rPr>
                <w:rFonts w:ascii="GHEA Grapalat" w:hAnsi="GHEA Grapalat"/>
                <w:sz w:val="16"/>
                <w:szCs w:val="16"/>
              </w:rPr>
              <w:t>Морковь</w:t>
            </w:r>
          </w:p>
        </w:tc>
        <w:tc>
          <w:tcPr>
            <w:tcW w:w="960" w:type="dxa"/>
            <w:vAlign w:val="center"/>
          </w:tcPr>
          <w:p w14:paraId="5F4423EE" w14:textId="029B8C7E" w:rsidR="006E3647" w:rsidRPr="00D071E5" w:rsidRDefault="006E3647" w:rsidP="006E3647">
            <w:pPr>
              <w:widowControl w:val="0"/>
              <w:jc w:val="center"/>
              <w:rPr>
                <w:rFonts w:ascii="GHEA Grapalat" w:hAnsi="GHEA Grapalat"/>
                <w:sz w:val="16"/>
                <w:szCs w:val="16"/>
              </w:rPr>
            </w:pPr>
          </w:p>
        </w:tc>
        <w:tc>
          <w:tcPr>
            <w:tcW w:w="979" w:type="dxa"/>
            <w:vAlign w:val="center"/>
          </w:tcPr>
          <w:p w14:paraId="54234FAE" w14:textId="761E4720" w:rsidR="006E3647" w:rsidRPr="00D071E5" w:rsidRDefault="006E3647" w:rsidP="006E3647">
            <w:pPr>
              <w:widowControl w:val="0"/>
              <w:jc w:val="center"/>
              <w:rPr>
                <w:rFonts w:ascii="GHEA Grapalat" w:hAnsi="GHEA Grapalat"/>
                <w:sz w:val="16"/>
                <w:szCs w:val="16"/>
              </w:rPr>
            </w:pPr>
          </w:p>
        </w:tc>
        <w:tc>
          <w:tcPr>
            <w:tcW w:w="692" w:type="dxa"/>
            <w:vAlign w:val="center"/>
          </w:tcPr>
          <w:p w14:paraId="69B4A777" w14:textId="43502EC0" w:rsidR="006E3647" w:rsidRPr="00D071E5" w:rsidRDefault="006E3647" w:rsidP="006E3647">
            <w:pPr>
              <w:widowControl w:val="0"/>
              <w:jc w:val="center"/>
              <w:rPr>
                <w:rFonts w:ascii="GHEA Grapalat" w:hAnsi="GHEA Grapalat"/>
                <w:sz w:val="16"/>
                <w:szCs w:val="16"/>
              </w:rPr>
            </w:pPr>
          </w:p>
        </w:tc>
        <w:tc>
          <w:tcPr>
            <w:tcW w:w="837" w:type="dxa"/>
            <w:vAlign w:val="center"/>
          </w:tcPr>
          <w:p w14:paraId="52897797" w14:textId="4AC35993" w:rsidR="006E3647" w:rsidRPr="00D071E5" w:rsidRDefault="006E3647" w:rsidP="006E3647">
            <w:pPr>
              <w:widowControl w:val="0"/>
              <w:jc w:val="center"/>
              <w:rPr>
                <w:rFonts w:ascii="GHEA Grapalat" w:hAnsi="GHEA Grapalat"/>
                <w:sz w:val="16"/>
                <w:szCs w:val="16"/>
              </w:rPr>
            </w:pPr>
          </w:p>
        </w:tc>
        <w:tc>
          <w:tcPr>
            <w:tcW w:w="535" w:type="dxa"/>
            <w:vAlign w:val="center"/>
          </w:tcPr>
          <w:p w14:paraId="7EBDC341" w14:textId="2AA30353" w:rsidR="006E3647" w:rsidRPr="00D071E5" w:rsidRDefault="006E3647" w:rsidP="006E3647">
            <w:pPr>
              <w:widowControl w:val="0"/>
              <w:jc w:val="center"/>
              <w:rPr>
                <w:rFonts w:ascii="GHEA Grapalat" w:hAnsi="GHEA Grapalat"/>
                <w:sz w:val="16"/>
                <w:szCs w:val="16"/>
              </w:rPr>
            </w:pPr>
          </w:p>
        </w:tc>
        <w:tc>
          <w:tcPr>
            <w:tcW w:w="606" w:type="dxa"/>
            <w:vAlign w:val="center"/>
          </w:tcPr>
          <w:p w14:paraId="50F887ED"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69837DEA"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74826CA5"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4A8EF2B2" w14:textId="5112192A" w:rsidR="006E3647" w:rsidRPr="00D071E5" w:rsidRDefault="006E3647" w:rsidP="006E3647">
            <w:pPr>
              <w:widowControl w:val="0"/>
              <w:jc w:val="center"/>
              <w:rPr>
                <w:rFonts w:ascii="GHEA Grapalat" w:hAnsi="GHEA Grapalat"/>
                <w:sz w:val="16"/>
                <w:szCs w:val="16"/>
              </w:rPr>
            </w:pPr>
          </w:p>
        </w:tc>
        <w:tc>
          <w:tcPr>
            <w:tcW w:w="849" w:type="dxa"/>
            <w:vAlign w:val="center"/>
          </w:tcPr>
          <w:p w14:paraId="69018123" w14:textId="38EC01E9" w:rsidR="006E3647" w:rsidRPr="00D071E5" w:rsidRDefault="006E3647" w:rsidP="006E3647">
            <w:pPr>
              <w:widowControl w:val="0"/>
              <w:jc w:val="center"/>
              <w:rPr>
                <w:rFonts w:ascii="GHEA Grapalat" w:hAnsi="GHEA Grapalat"/>
                <w:sz w:val="16"/>
                <w:szCs w:val="16"/>
              </w:rPr>
            </w:pPr>
          </w:p>
        </w:tc>
        <w:tc>
          <w:tcPr>
            <w:tcW w:w="962" w:type="dxa"/>
            <w:vAlign w:val="center"/>
          </w:tcPr>
          <w:p w14:paraId="79C3F9D2" w14:textId="03A7015D" w:rsidR="006E3647" w:rsidRPr="00D071E5" w:rsidRDefault="006E3647" w:rsidP="006E3647">
            <w:pPr>
              <w:widowControl w:val="0"/>
              <w:jc w:val="center"/>
              <w:rPr>
                <w:rFonts w:ascii="GHEA Grapalat" w:hAnsi="GHEA Grapalat"/>
                <w:sz w:val="16"/>
                <w:szCs w:val="16"/>
              </w:rPr>
            </w:pPr>
          </w:p>
        </w:tc>
        <w:tc>
          <w:tcPr>
            <w:tcW w:w="851" w:type="dxa"/>
            <w:vAlign w:val="center"/>
          </w:tcPr>
          <w:p w14:paraId="6E53F2E2" w14:textId="5DB4FEFC" w:rsidR="006E3647" w:rsidRPr="00D071E5" w:rsidRDefault="006E3647" w:rsidP="006E3647">
            <w:pPr>
              <w:widowControl w:val="0"/>
              <w:jc w:val="center"/>
              <w:rPr>
                <w:rFonts w:ascii="GHEA Grapalat" w:hAnsi="GHEA Grapalat"/>
                <w:sz w:val="16"/>
                <w:szCs w:val="16"/>
              </w:rPr>
            </w:pPr>
          </w:p>
        </w:tc>
        <w:tc>
          <w:tcPr>
            <w:tcW w:w="789" w:type="dxa"/>
            <w:vAlign w:val="center"/>
          </w:tcPr>
          <w:p w14:paraId="2599C336" w14:textId="01E58892" w:rsidR="006E3647" w:rsidRPr="00D071E5" w:rsidRDefault="006E3647" w:rsidP="006E3647">
            <w:pPr>
              <w:widowControl w:val="0"/>
              <w:jc w:val="center"/>
              <w:rPr>
                <w:rFonts w:ascii="GHEA Grapalat" w:hAnsi="GHEA Grapalat"/>
                <w:sz w:val="16"/>
                <w:szCs w:val="16"/>
              </w:rPr>
            </w:pPr>
          </w:p>
        </w:tc>
      </w:tr>
      <w:tr w:rsidR="006E3647" w:rsidRPr="00D071E5" w14:paraId="00DE975F" w14:textId="77777777" w:rsidTr="009E7502">
        <w:trPr>
          <w:trHeight w:val="404"/>
          <w:jc w:val="center"/>
        </w:trPr>
        <w:tc>
          <w:tcPr>
            <w:tcW w:w="1695" w:type="dxa"/>
            <w:vAlign w:val="center"/>
          </w:tcPr>
          <w:p w14:paraId="03044745" w14:textId="02FA2B10" w:rsidR="006E3647" w:rsidRPr="00D071E5"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5</w:t>
            </w:r>
          </w:p>
        </w:tc>
        <w:tc>
          <w:tcPr>
            <w:tcW w:w="2051" w:type="dxa"/>
            <w:vAlign w:val="center"/>
          </w:tcPr>
          <w:p w14:paraId="562EC176" w14:textId="3AFAF0DA" w:rsidR="006E3647" w:rsidRPr="00936F7A" w:rsidRDefault="006E3647" w:rsidP="006E3647">
            <w:pPr>
              <w:widowControl w:val="0"/>
              <w:jc w:val="center"/>
              <w:rPr>
                <w:rFonts w:ascii="GHEA Grapalat" w:hAnsi="GHEA Grapalat"/>
                <w:sz w:val="18"/>
                <w:szCs w:val="18"/>
              </w:rPr>
            </w:pPr>
            <w:r w:rsidRPr="006E3647">
              <w:rPr>
                <w:rFonts w:ascii="GHEA Grapalat" w:hAnsi="GHEA Grapalat"/>
                <w:sz w:val="16"/>
                <w:szCs w:val="16"/>
              </w:rPr>
              <w:t>15331151</w:t>
            </w:r>
          </w:p>
        </w:tc>
        <w:tc>
          <w:tcPr>
            <w:tcW w:w="1685" w:type="dxa"/>
            <w:vAlign w:val="center"/>
          </w:tcPr>
          <w:p w14:paraId="5AC0A9D4" w14:textId="33B8DA4C" w:rsidR="006E3647" w:rsidRPr="00D071E5" w:rsidRDefault="006E3647" w:rsidP="006E3647">
            <w:pPr>
              <w:widowControl w:val="0"/>
              <w:jc w:val="center"/>
              <w:rPr>
                <w:rFonts w:ascii="GHEA Grapalat" w:hAnsi="GHEA Grapalat"/>
                <w:b/>
                <w:sz w:val="20"/>
                <w:szCs w:val="20"/>
                <w:lang w:val="en-US"/>
              </w:rPr>
            </w:pPr>
            <w:r w:rsidRPr="00875F92">
              <w:rPr>
                <w:rFonts w:ascii="GHEA Grapalat" w:hAnsi="GHEA Grapalat"/>
                <w:sz w:val="16"/>
                <w:szCs w:val="16"/>
              </w:rPr>
              <w:t>Фасоль</w:t>
            </w:r>
          </w:p>
        </w:tc>
        <w:tc>
          <w:tcPr>
            <w:tcW w:w="960" w:type="dxa"/>
            <w:vAlign w:val="center"/>
          </w:tcPr>
          <w:p w14:paraId="2C401251" w14:textId="63FCB2B8" w:rsidR="006E3647" w:rsidRPr="00D071E5" w:rsidRDefault="006E3647" w:rsidP="006E3647">
            <w:pPr>
              <w:widowControl w:val="0"/>
              <w:jc w:val="center"/>
              <w:rPr>
                <w:rFonts w:ascii="GHEA Grapalat" w:hAnsi="GHEA Grapalat"/>
                <w:sz w:val="16"/>
                <w:szCs w:val="16"/>
              </w:rPr>
            </w:pPr>
          </w:p>
        </w:tc>
        <w:tc>
          <w:tcPr>
            <w:tcW w:w="979" w:type="dxa"/>
            <w:vAlign w:val="center"/>
          </w:tcPr>
          <w:p w14:paraId="310B8146" w14:textId="2039C9BA" w:rsidR="006E3647" w:rsidRPr="00D071E5" w:rsidRDefault="006E3647" w:rsidP="006E3647">
            <w:pPr>
              <w:widowControl w:val="0"/>
              <w:jc w:val="center"/>
              <w:rPr>
                <w:rFonts w:ascii="GHEA Grapalat" w:hAnsi="GHEA Grapalat"/>
                <w:sz w:val="16"/>
                <w:szCs w:val="16"/>
              </w:rPr>
            </w:pPr>
          </w:p>
        </w:tc>
        <w:tc>
          <w:tcPr>
            <w:tcW w:w="692" w:type="dxa"/>
            <w:vAlign w:val="center"/>
          </w:tcPr>
          <w:p w14:paraId="216B17B9" w14:textId="73946D80" w:rsidR="006E3647" w:rsidRPr="00D071E5" w:rsidRDefault="006E3647" w:rsidP="006E3647">
            <w:pPr>
              <w:widowControl w:val="0"/>
              <w:jc w:val="center"/>
              <w:rPr>
                <w:rFonts w:ascii="GHEA Grapalat" w:hAnsi="GHEA Grapalat"/>
                <w:sz w:val="16"/>
                <w:szCs w:val="16"/>
              </w:rPr>
            </w:pPr>
          </w:p>
        </w:tc>
        <w:tc>
          <w:tcPr>
            <w:tcW w:w="837" w:type="dxa"/>
            <w:vAlign w:val="center"/>
          </w:tcPr>
          <w:p w14:paraId="2479DE03" w14:textId="58EC12A7" w:rsidR="006E3647" w:rsidRPr="00D071E5" w:rsidRDefault="006E3647" w:rsidP="006E3647">
            <w:pPr>
              <w:widowControl w:val="0"/>
              <w:jc w:val="center"/>
              <w:rPr>
                <w:rFonts w:ascii="GHEA Grapalat" w:hAnsi="GHEA Grapalat"/>
                <w:sz w:val="16"/>
                <w:szCs w:val="16"/>
              </w:rPr>
            </w:pPr>
          </w:p>
        </w:tc>
        <w:tc>
          <w:tcPr>
            <w:tcW w:w="535" w:type="dxa"/>
            <w:vAlign w:val="center"/>
          </w:tcPr>
          <w:p w14:paraId="7246EFB4" w14:textId="7A924849" w:rsidR="006E3647" w:rsidRPr="00D071E5" w:rsidRDefault="006E3647" w:rsidP="006E3647">
            <w:pPr>
              <w:widowControl w:val="0"/>
              <w:jc w:val="center"/>
              <w:rPr>
                <w:rFonts w:ascii="GHEA Grapalat" w:hAnsi="GHEA Grapalat"/>
                <w:sz w:val="16"/>
                <w:szCs w:val="16"/>
              </w:rPr>
            </w:pPr>
          </w:p>
        </w:tc>
        <w:tc>
          <w:tcPr>
            <w:tcW w:w="606" w:type="dxa"/>
            <w:vAlign w:val="center"/>
          </w:tcPr>
          <w:p w14:paraId="2666CBB2"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50A13684"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53B55166"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6E00A206" w14:textId="15AFE20F" w:rsidR="006E3647" w:rsidRPr="00D071E5" w:rsidRDefault="006E3647" w:rsidP="006E3647">
            <w:pPr>
              <w:widowControl w:val="0"/>
              <w:jc w:val="center"/>
              <w:rPr>
                <w:rFonts w:ascii="GHEA Grapalat" w:hAnsi="GHEA Grapalat"/>
                <w:sz w:val="16"/>
                <w:szCs w:val="16"/>
              </w:rPr>
            </w:pPr>
          </w:p>
        </w:tc>
        <w:tc>
          <w:tcPr>
            <w:tcW w:w="849" w:type="dxa"/>
            <w:vAlign w:val="center"/>
          </w:tcPr>
          <w:p w14:paraId="2954B691" w14:textId="495D270C" w:rsidR="006E3647" w:rsidRPr="00D071E5" w:rsidRDefault="006E3647" w:rsidP="006E3647">
            <w:pPr>
              <w:widowControl w:val="0"/>
              <w:jc w:val="center"/>
              <w:rPr>
                <w:rFonts w:ascii="GHEA Grapalat" w:hAnsi="GHEA Grapalat"/>
                <w:sz w:val="16"/>
                <w:szCs w:val="16"/>
              </w:rPr>
            </w:pPr>
          </w:p>
        </w:tc>
        <w:tc>
          <w:tcPr>
            <w:tcW w:w="962" w:type="dxa"/>
            <w:vAlign w:val="center"/>
          </w:tcPr>
          <w:p w14:paraId="31ECB237" w14:textId="10CDFC85" w:rsidR="006E3647" w:rsidRPr="00D071E5" w:rsidRDefault="006E3647" w:rsidP="006E3647">
            <w:pPr>
              <w:widowControl w:val="0"/>
              <w:jc w:val="center"/>
              <w:rPr>
                <w:rFonts w:ascii="GHEA Grapalat" w:hAnsi="GHEA Grapalat"/>
                <w:sz w:val="16"/>
                <w:szCs w:val="16"/>
              </w:rPr>
            </w:pPr>
          </w:p>
        </w:tc>
        <w:tc>
          <w:tcPr>
            <w:tcW w:w="851" w:type="dxa"/>
            <w:vAlign w:val="center"/>
          </w:tcPr>
          <w:p w14:paraId="607DC424" w14:textId="76C5795E" w:rsidR="006E3647" w:rsidRPr="00D071E5" w:rsidRDefault="006E3647" w:rsidP="006E3647">
            <w:pPr>
              <w:widowControl w:val="0"/>
              <w:jc w:val="center"/>
              <w:rPr>
                <w:rFonts w:ascii="GHEA Grapalat" w:hAnsi="GHEA Grapalat"/>
                <w:sz w:val="16"/>
                <w:szCs w:val="16"/>
              </w:rPr>
            </w:pPr>
          </w:p>
        </w:tc>
        <w:tc>
          <w:tcPr>
            <w:tcW w:w="789" w:type="dxa"/>
            <w:vAlign w:val="center"/>
          </w:tcPr>
          <w:p w14:paraId="53DA82F3" w14:textId="3E5C5213" w:rsidR="006E3647" w:rsidRPr="00D071E5" w:rsidRDefault="006E3647" w:rsidP="006E3647">
            <w:pPr>
              <w:widowControl w:val="0"/>
              <w:jc w:val="center"/>
              <w:rPr>
                <w:rFonts w:ascii="GHEA Grapalat" w:hAnsi="GHEA Grapalat"/>
                <w:sz w:val="16"/>
                <w:szCs w:val="16"/>
              </w:rPr>
            </w:pPr>
          </w:p>
        </w:tc>
      </w:tr>
      <w:tr w:rsidR="006E3647" w:rsidRPr="00D071E5" w14:paraId="00163C5D" w14:textId="77777777" w:rsidTr="009E7502">
        <w:trPr>
          <w:trHeight w:val="404"/>
          <w:jc w:val="center"/>
        </w:trPr>
        <w:tc>
          <w:tcPr>
            <w:tcW w:w="1695" w:type="dxa"/>
            <w:vAlign w:val="center"/>
          </w:tcPr>
          <w:p w14:paraId="7EFBBFC9" w14:textId="4CBC464E" w:rsidR="006E3647" w:rsidRPr="00D071E5"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6</w:t>
            </w:r>
          </w:p>
        </w:tc>
        <w:tc>
          <w:tcPr>
            <w:tcW w:w="2051" w:type="dxa"/>
            <w:vAlign w:val="center"/>
          </w:tcPr>
          <w:p w14:paraId="1AF98166" w14:textId="5E0D71A1" w:rsidR="006E3647" w:rsidRPr="00936F7A" w:rsidRDefault="006E3647" w:rsidP="006E3647">
            <w:pPr>
              <w:widowControl w:val="0"/>
              <w:jc w:val="center"/>
              <w:rPr>
                <w:rFonts w:ascii="GHEA Grapalat" w:hAnsi="GHEA Grapalat"/>
                <w:sz w:val="18"/>
                <w:szCs w:val="18"/>
              </w:rPr>
            </w:pPr>
            <w:r w:rsidRPr="006E3647">
              <w:rPr>
                <w:rFonts w:ascii="GHEA Grapalat" w:hAnsi="GHEA Grapalat"/>
                <w:sz w:val="16"/>
                <w:szCs w:val="16"/>
              </w:rPr>
              <w:t>3222128</w:t>
            </w:r>
          </w:p>
        </w:tc>
        <w:tc>
          <w:tcPr>
            <w:tcW w:w="1685" w:type="dxa"/>
            <w:vAlign w:val="center"/>
          </w:tcPr>
          <w:p w14:paraId="70E5F7CC" w14:textId="46D0234B" w:rsidR="006E3647" w:rsidRPr="00D071E5" w:rsidRDefault="006E3647" w:rsidP="006E3647">
            <w:pPr>
              <w:widowControl w:val="0"/>
              <w:jc w:val="center"/>
              <w:rPr>
                <w:rFonts w:ascii="GHEA Grapalat" w:hAnsi="GHEA Grapalat"/>
                <w:b/>
                <w:sz w:val="20"/>
                <w:szCs w:val="20"/>
                <w:lang w:val="en-US"/>
              </w:rPr>
            </w:pPr>
            <w:r w:rsidRPr="00875F92">
              <w:rPr>
                <w:rFonts w:ascii="GHEA Grapalat" w:hAnsi="GHEA Grapalat"/>
                <w:sz w:val="16"/>
                <w:szCs w:val="16"/>
              </w:rPr>
              <w:t>Яблоко</w:t>
            </w:r>
          </w:p>
        </w:tc>
        <w:tc>
          <w:tcPr>
            <w:tcW w:w="960" w:type="dxa"/>
            <w:vAlign w:val="center"/>
          </w:tcPr>
          <w:p w14:paraId="416053D5" w14:textId="656B289B" w:rsidR="006E3647" w:rsidRPr="00D071E5" w:rsidRDefault="006E3647" w:rsidP="006E3647">
            <w:pPr>
              <w:widowControl w:val="0"/>
              <w:jc w:val="center"/>
              <w:rPr>
                <w:rFonts w:ascii="GHEA Grapalat" w:hAnsi="GHEA Grapalat"/>
                <w:sz w:val="16"/>
                <w:szCs w:val="16"/>
              </w:rPr>
            </w:pPr>
          </w:p>
        </w:tc>
        <w:tc>
          <w:tcPr>
            <w:tcW w:w="979" w:type="dxa"/>
            <w:vAlign w:val="center"/>
          </w:tcPr>
          <w:p w14:paraId="277CDCA2" w14:textId="6E80FCB2" w:rsidR="006E3647" w:rsidRPr="00D071E5" w:rsidRDefault="006E3647" w:rsidP="006E3647">
            <w:pPr>
              <w:widowControl w:val="0"/>
              <w:jc w:val="center"/>
              <w:rPr>
                <w:rFonts w:ascii="GHEA Grapalat" w:hAnsi="GHEA Grapalat"/>
                <w:sz w:val="16"/>
                <w:szCs w:val="16"/>
              </w:rPr>
            </w:pPr>
          </w:p>
        </w:tc>
        <w:tc>
          <w:tcPr>
            <w:tcW w:w="692" w:type="dxa"/>
            <w:vAlign w:val="center"/>
          </w:tcPr>
          <w:p w14:paraId="7C290CE9" w14:textId="41E7A3BA" w:rsidR="006E3647" w:rsidRPr="00D071E5" w:rsidRDefault="006E3647" w:rsidP="006E3647">
            <w:pPr>
              <w:widowControl w:val="0"/>
              <w:jc w:val="center"/>
              <w:rPr>
                <w:rFonts w:ascii="GHEA Grapalat" w:hAnsi="GHEA Grapalat"/>
                <w:sz w:val="16"/>
                <w:szCs w:val="16"/>
              </w:rPr>
            </w:pPr>
          </w:p>
        </w:tc>
        <w:tc>
          <w:tcPr>
            <w:tcW w:w="837" w:type="dxa"/>
            <w:vAlign w:val="center"/>
          </w:tcPr>
          <w:p w14:paraId="4DE15396" w14:textId="18E91C19" w:rsidR="006E3647" w:rsidRPr="00D071E5" w:rsidRDefault="006E3647" w:rsidP="006E3647">
            <w:pPr>
              <w:widowControl w:val="0"/>
              <w:jc w:val="center"/>
              <w:rPr>
                <w:rFonts w:ascii="GHEA Grapalat" w:hAnsi="GHEA Grapalat"/>
                <w:sz w:val="16"/>
                <w:szCs w:val="16"/>
              </w:rPr>
            </w:pPr>
          </w:p>
        </w:tc>
        <w:tc>
          <w:tcPr>
            <w:tcW w:w="535" w:type="dxa"/>
            <w:vAlign w:val="center"/>
          </w:tcPr>
          <w:p w14:paraId="58506E98" w14:textId="5A480B5F" w:rsidR="006E3647" w:rsidRPr="00D071E5" w:rsidRDefault="006E3647" w:rsidP="006E3647">
            <w:pPr>
              <w:widowControl w:val="0"/>
              <w:jc w:val="center"/>
              <w:rPr>
                <w:rFonts w:ascii="GHEA Grapalat" w:hAnsi="GHEA Grapalat"/>
                <w:sz w:val="16"/>
                <w:szCs w:val="16"/>
              </w:rPr>
            </w:pPr>
          </w:p>
        </w:tc>
        <w:tc>
          <w:tcPr>
            <w:tcW w:w="606" w:type="dxa"/>
            <w:vAlign w:val="center"/>
          </w:tcPr>
          <w:p w14:paraId="20AF938A"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0ABBD234"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627BC9CA"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41F92D5D" w14:textId="544CE32B" w:rsidR="006E3647" w:rsidRPr="00D071E5" w:rsidRDefault="006E3647" w:rsidP="006E3647">
            <w:pPr>
              <w:widowControl w:val="0"/>
              <w:jc w:val="center"/>
              <w:rPr>
                <w:rFonts w:ascii="GHEA Grapalat" w:hAnsi="GHEA Grapalat"/>
                <w:sz w:val="16"/>
                <w:szCs w:val="16"/>
              </w:rPr>
            </w:pPr>
          </w:p>
        </w:tc>
        <w:tc>
          <w:tcPr>
            <w:tcW w:w="849" w:type="dxa"/>
            <w:vAlign w:val="center"/>
          </w:tcPr>
          <w:p w14:paraId="0F4E209B" w14:textId="6D46E85B" w:rsidR="006E3647" w:rsidRPr="00D071E5" w:rsidRDefault="006E3647" w:rsidP="006E3647">
            <w:pPr>
              <w:widowControl w:val="0"/>
              <w:jc w:val="center"/>
              <w:rPr>
                <w:rFonts w:ascii="GHEA Grapalat" w:hAnsi="GHEA Grapalat"/>
                <w:sz w:val="16"/>
                <w:szCs w:val="16"/>
              </w:rPr>
            </w:pPr>
          </w:p>
        </w:tc>
        <w:tc>
          <w:tcPr>
            <w:tcW w:w="962" w:type="dxa"/>
            <w:vAlign w:val="center"/>
          </w:tcPr>
          <w:p w14:paraId="4345894A" w14:textId="5527A738" w:rsidR="006E3647" w:rsidRPr="00D071E5" w:rsidRDefault="006E3647" w:rsidP="006E3647">
            <w:pPr>
              <w:widowControl w:val="0"/>
              <w:jc w:val="center"/>
              <w:rPr>
                <w:rFonts w:ascii="GHEA Grapalat" w:hAnsi="GHEA Grapalat"/>
                <w:sz w:val="16"/>
                <w:szCs w:val="16"/>
              </w:rPr>
            </w:pPr>
          </w:p>
        </w:tc>
        <w:tc>
          <w:tcPr>
            <w:tcW w:w="851" w:type="dxa"/>
            <w:vAlign w:val="center"/>
          </w:tcPr>
          <w:p w14:paraId="5DB0B173" w14:textId="2A428651" w:rsidR="006E3647" w:rsidRPr="00D071E5" w:rsidRDefault="006E3647" w:rsidP="006E3647">
            <w:pPr>
              <w:widowControl w:val="0"/>
              <w:jc w:val="center"/>
              <w:rPr>
                <w:rFonts w:ascii="GHEA Grapalat" w:hAnsi="GHEA Grapalat"/>
                <w:sz w:val="16"/>
                <w:szCs w:val="16"/>
              </w:rPr>
            </w:pPr>
          </w:p>
        </w:tc>
        <w:tc>
          <w:tcPr>
            <w:tcW w:w="789" w:type="dxa"/>
            <w:vAlign w:val="center"/>
          </w:tcPr>
          <w:p w14:paraId="5E947340" w14:textId="1780261B" w:rsidR="006E3647" w:rsidRPr="00D071E5" w:rsidRDefault="006E3647" w:rsidP="006E3647">
            <w:pPr>
              <w:widowControl w:val="0"/>
              <w:jc w:val="center"/>
              <w:rPr>
                <w:rFonts w:ascii="GHEA Grapalat" w:hAnsi="GHEA Grapalat"/>
                <w:sz w:val="16"/>
                <w:szCs w:val="16"/>
              </w:rPr>
            </w:pPr>
          </w:p>
        </w:tc>
      </w:tr>
      <w:tr w:rsidR="006E3647" w:rsidRPr="00D071E5" w14:paraId="63EE0897" w14:textId="77777777" w:rsidTr="009E7502">
        <w:trPr>
          <w:trHeight w:val="404"/>
          <w:jc w:val="center"/>
        </w:trPr>
        <w:tc>
          <w:tcPr>
            <w:tcW w:w="1695" w:type="dxa"/>
            <w:vAlign w:val="center"/>
          </w:tcPr>
          <w:p w14:paraId="1DB5B88F" w14:textId="6DE1EFC8"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7</w:t>
            </w:r>
          </w:p>
        </w:tc>
        <w:tc>
          <w:tcPr>
            <w:tcW w:w="2051" w:type="dxa"/>
            <w:vAlign w:val="center"/>
          </w:tcPr>
          <w:p w14:paraId="5F7606E9" w14:textId="0CBB03DC"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3221410</w:t>
            </w:r>
          </w:p>
        </w:tc>
        <w:tc>
          <w:tcPr>
            <w:tcW w:w="1685" w:type="dxa"/>
            <w:vAlign w:val="center"/>
          </w:tcPr>
          <w:p w14:paraId="4DF404FE" w14:textId="39E6DB93" w:rsidR="006E3647" w:rsidRPr="002B4556" w:rsidRDefault="006E3647" w:rsidP="006E3647">
            <w:pPr>
              <w:widowControl w:val="0"/>
              <w:jc w:val="center"/>
            </w:pPr>
            <w:r w:rsidRPr="00875F92">
              <w:rPr>
                <w:rFonts w:ascii="GHEA Grapalat" w:hAnsi="GHEA Grapalat"/>
                <w:sz w:val="16"/>
                <w:szCs w:val="16"/>
              </w:rPr>
              <w:t>Капуста</w:t>
            </w:r>
          </w:p>
        </w:tc>
        <w:tc>
          <w:tcPr>
            <w:tcW w:w="960" w:type="dxa"/>
            <w:vAlign w:val="center"/>
          </w:tcPr>
          <w:p w14:paraId="257050C7" w14:textId="610B9A38" w:rsidR="006E3647" w:rsidRPr="00D071E5" w:rsidRDefault="006E3647" w:rsidP="006E3647">
            <w:pPr>
              <w:widowControl w:val="0"/>
              <w:jc w:val="center"/>
              <w:rPr>
                <w:rFonts w:ascii="GHEA Grapalat" w:hAnsi="GHEA Grapalat"/>
                <w:sz w:val="16"/>
                <w:szCs w:val="16"/>
              </w:rPr>
            </w:pPr>
          </w:p>
        </w:tc>
        <w:tc>
          <w:tcPr>
            <w:tcW w:w="979" w:type="dxa"/>
            <w:vAlign w:val="center"/>
          </w:tcPr>
          <w:p w14:paraId="60D7A73A" w14:textId="32D99A92" w:rsidR="006E3647" w:rsidRPr="00D071E5" w:rsidRDefault="006E3647" w:rsidP="006E3647">
            <w:pPr>
              <w:widowControl w:val="0"/>
              <w:jc w:val="center"/>
              <w:rPr>
                <w:rFonts w:ascii="GHEA Grapalat" w:hAnsi="GHEA Grapalat"/>
                <w:sz w:val="16"/>
                <w:szCs w:val="16"/>
              </w:rPr>
            </w:pPr>
          </w:p>
        </w:tc>
        <w:tc>
          <w:tcPr>
            <w:tcW w:w="692" w:type="dxa"/>
            <w:vAlign w:val="center"/>
          </w:tcPr>
          <w:p w14:paraId="4C373A1B" w14:textId="53C11F46" w:rsidR="006E3647" w:rsidRPr="00D071E5" w:rsidRDefault="006E3647" w:rsidP="006E3647">
            <w:pPr>
              <w:widowControl w:val="0"/>
              <w:jc w:val="center"/>
              <w:rPr>
                <w:rFonts w:ascii="GHEA Grapalat" w:hAnsi="GHEA Grapalat"/>
                <w:sz w:val="16"/>
                <w:szCs w:val="16"/>
              </w:rPr>
            </w:pPr>
          </w:p>
        </w:tc>
        <w:tc>
          <w:tcPr>
            <w:tcW w:w="837" w:type="dxa"/>
            <w:vAlign w:val="center"/>
          </w:tcPr>
          <w:p w14:paraId="7DBCF612" w14:textId="6D899FB7" w:rsidR="006E3647" w:rsidRPr="00D071E5" w:rsidRDefault="006E3647" w:rsidP="006E3647">
            <w:pPr>
              <w:widowControl w:val="0"/>
              <w:jc w:val="center"/>
              <w:rPr>
                <w:rFonts w:ascii="GHEA Grapalat" w:hAnsi="GHEA Grapalat"/>
                <w:sz w:val="16"/>
                <w:szCs w:val="16"/>
              </w:rPr>
            </w:pPr>
          </w:p>
        </w:tc>
        <w:tc>
          <w:tcPr>
            <w:tcW w:w="535" w:type="dxa"/>
            <w:vAlign w:val="center"/>
          </w:tcPr>
          <w:p w14:paraId="55390FB1" w14:textId="69F816A5" w:rsidR="006E3647" w:rsidRPr="00D071E5" w:rsidRDefault="006E3647" w:rsidP="006E3647">
            <w:pPr>
              <w:widowControl w:val="0"/>
              <w:jc w:val="center"/>
              <w:rPr>
                <w:rFonts w:ascii="GHEA Grapalat" w:hAnsi="GHEA Grapalat"/>
                <w:sz w:val="16"/>
                <w:szCs w:val="16"/>
              </w:rPr>
            </w:pPr>
          </w:p>
        </w:tc>
        <w:tc>
          <w:tcPr>
            <w:tcW w:w="606" w:type="dxa"/>
            <w:vAlign w:val="center"/>
          </w:tcPr>
          <w:p w14:paraId="091BDC96"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0CEA0D75"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0A13065E"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16E7F4DB" w14:textId="4B5D9381" w:rsidR="006E3647" w:rsidRPr="00D071E5" w:rsidRDefault="006E3647" w:rsidP="006E3647">
            <w:pPr>
              <w:widowControl w:val="0"/>
              <w:jc w:val="center"/>
              <w:rPr>
                <w:rFonts w:ascii="GHEA Grapalat" w:hAnsi="GHEA Grapalat"/>
                <w:sz w:val="16"/>
                <w:szCs w:val="16"/>
              </w:rPr>
            </w:pPr>
          </w:p>
        </w:tc>
        <w:tc>
          <w:tcPr>
            <w:tcW w:w="849" w:type="dxa"/>
            <w:vAlign w:val="center"/>
          </w:tcPr>
          <w:p w14:paraId="5BA92B95" w14:textId="6F19C9BF" w:rsidR="006E3647" w:rsidRPr="00D071E5" w:rsidRDefault="006E3647" w:rsidP="006E3647">
            <w:pPr>
              <w:widowControl w:val="0"/>
              <w:jc w:val="center"/>
              <w:rPr>
                <w:rFonts w:ascii="GHEA Grapalat" w:hAnsi="GHEA Grapalat"/>
                <w:sz w:val="16"/>
                <w:szCs w:val="16"/>
              </w:rPr>
            </w:pPr>
          </w:p>
        </w:tc>
        <w:tc>
          <w:tcPr>
            <w:tcW w:w="962" w:type="dxa"/>
            <w:vAlign w:val="center"/>
          </w:tcPr>
          <w:p w14:paraId="03F9CB8C" w14:textId="29C7BFE7" w:rsidR="006E3647" w:rsidRPr="00D071E5" w:rsidRDefault="006E3647" w:rsidP="006E3647">
            <w:pPr>
              <w:widowControl w:val="0"/>
              <w:jc w:val="center"/>
              <w:rPr>
                <w:rFonts w:ascii="GHEA Grapalat" w:hAnsi="GHEA Grapalat"/>
                <w:sz w:val="16"/>
                <w:szCs w:val="16"/>
              </w:rPr>
            </w:pPr>
          </w:p>
        </w:tc>
        <w:tc>
          <w:tcPr>
            <w:tcW w:w="851" w:type="dxa"/>
            <w:vAlign w:val="center"/>
          </w:tcPr>
          <w:p w14:paraId="21027A3A" w14:textId="2034EF29" w:rsidR="006E3647" w:rsidRPr="00443D81" w:rsidRDefault="006E3647" w:rsidP="006E3647">
            <w:pPr>
              <w:widowControl w:val="0"/>
              <w:jc w:val="center"/>
              <w:rPr>
                <w:rFonts w:ascii="GHEA Grapalat" w:hAnsi="GHEA Grapalat"/>
                <w:sz w:val="16"/>
                <w:szCs w:val="16"/>
              </w:rPr>
            </w:pPr>
          </w:p>
        </w:tc>
        <w:tc>
          <w:tcPr>
            <w:tcW w:w="789" w:type="dxa"/>
            <w:vAlign w:val="center"/>
          </w:tcPr>
          <w:p w14:paraId="7717B7AB" w14:textId="24B3C90E" w:rsidR="006E3647" w:rsidRPr="005B23C5" w:rsidRDefault="006E3647" w:rsidP="006E3647">
            <w:pPr>
              <w:widowControl w:val="0"/>
              <w:jc w:val="center"/>
              <w:rPr>
                <w:rFonts w:ascii="GHEA Grapalat" w:hAnsi="GHEA Grapalat"/>
                <w:sz w:val="16"/>
                <w:szCs w:val="16"/>
              </w:rPr>
            </w:pPr>
          </w:p>
        </w:tc>
      </w:tr>
      <w:tr w:rsidR="006E3647" w:rsidRPr="00D071E5" w14:paraId="26E25E28" w14:textId="77777777" w:rsidTr="009E7502">
        <w:trPr>
          <w:trHeight w:val="404"/>
          <w:jc w:val="center"/>
        </w:trPr>
        <w:tc>
          <w:tcPr>
            <w:tcW w:w="1695" w:type="dxa"/>
            <w:vAlign w:val="center"/>
          </w:tcPr>
          <w:p w14:paraId="55DFE2F4" w14:textId="0FB8B682"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8</w:t>
            </w:r>
          </w:p>
        </w:tc>
        <w:tc>
          <w:tcPr>
            <w:tcW w:w="2051" w:type="dxa"/>
            <w:vAlign w:val="center"/>
          </w:tcPr>
          <w:p w14:paraId="09129D6F" w14:textId="0D3EAA75"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3221100</w:t>
            </w:r>
          </w:p>
        </w:tc>
        <w:tc>
          <w:tcPr>
            <w:tcW w:w="1685" w:type="dxa"/>
            <w:vAlign w:val="center"/>
          </w:tcPr>
          <w:p w14:paraId="2A2E694B" w14:textId="68825C62" w:rsidR="006E3647" w:rsidRPr="002B4556" w:rsidRDefault="006E3647" w:rsidP="006E3647">
            <w:pPr>
              <w:widowControl w:val="0"/>
              <w:jc w:val="cente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0823D3C3" w:rsidR="006E3647" w:rsidRPr="00D071E5" w:rsidRDefault="006E3647" w:rsidP="006E3647">
            <w:pPr>
              <w:widowControl w:val="0"/>
              <w:jc w:val="center"/>
              <w:rPr>
                <w:rFonts w:ascii="GHEA Grapalat" w:hAnsi="GHEA Grapalat"/>
                <w:sz w:val="16"/>
                <w:szCs w:val="16"/>
              </w:rPr>
            </w:pPr>
          </w:p>
        </w:tc>
        <w:tc>
          <w:tcPr>
            <w:tcW w:w="979" w:type="dxa"/>
            <w:vAlign w:val="center"/>
          </w:tcPr>
          <w:p w14:paraId="3AAF3D86" w14:textId="7E972999" w:rsidR="006E3647" w:rsidRPr="00D071E5" w:rsidRDefault="006E3647" w:rsidP="006E3647">
            <w:pPr>
              <w:widowControl w:val="0"/>
              <w:jc w:val="center"/>
              <w:rPr>
                <w:rFonts w:ascii="GHEA Grapalat" w:hAnsi="GHEA Grapalat"/>
                <w:sz w:val="16"/>
                <w:szCs w:val="16"/>
              </w:rPr>
            </w:pPr>
          </w:p>
        </w:tc>
        <w:tc>
          <w:tcPr>
            <w:tcW w:w="692" w:type="dxa"/>
            <w:vAlign w:val="center"/>
          </w:tcPr>
          <w:p w14:paraId="6FD819FD" w14:textId="3F997E82" w:rsidR="006E3647" w:rsidRPr="00D071E5" w:rsidRDefault="006E3647" w:rsidP="006E3647">
            <w:pPr>
              <w:widowControl w:val="0"/>
              <w:jc w:val="center"/>
              <w:rPr>
                <w:rFonts w:ascii="GHEA Grapalat" w:hAnsi="GHEA Grapalat"/>
                <w:sz w:val="16"/>
                <w:szCs w:val="16"/>
              </w:rPr>
            </w:pPr>
          </w:p>
        </w:tc>
        <w:tc>
          <w:tcPr>
            <w:tcW w:w="837" w:type="dxa"/>
            <w:vAlign w:val="center"/>
          </w:tcPr>
          <w:p w14:paraId="5069F6B8" w14:textId="2EB06182" w:rsidR="006E3647" w:rsidRPr="00D071E5" w:rsidRDefault="006E3647" w:rsidP="006E3647">
            <w:pPr>
              <w:widowControl w:val="0"/>
              <w:jc w:val="center"/>
              <w:rPr>
                <w:rFonts w:ascii="GHEA Grapalat" w:hAnsi="GHEA Grapalat"/>
                <w:sz w:val="16"/>
                <w:szCs w:val="16"/>
              </w:rPr>
            </w:pPr>
          </w:p>
        </w:tc>
        <w:tc>
          <w:tcPr>
            <w:tcW w:w="535" w:type="dxa"/>
            <w:vAlign w:val="center"/>
          </w:tcPr>
          <w:p w14:paraId="0C2ADBC5" w14:textId="450367C2" w:rsidR="006E3647" w:rsidRPr="00D071E5" w:rsidRDefault="006E3647" w:rsidP="006E3647">
            <w:pPr>
              <w:widowControl w:val="0"/>
              <w:jc w:val="center"/>
              <w:rPr>
                <w:rFonts w:ascii="GHEA Grapalat" w:hAnsi="GHEA Grapalat"/>
                <w:sz w:val="16"/>
                <w:szCs w:val="16"/>
              </w:rPr>
            </w:pPr>
          </w:p>
        </w:tc>
        <w:tc>
          <w:tcPr>
            <w:tcW w:w="606" w:type="dxa"/>
            <w:vAlign w:val="center"/>
          </w:tcPr>
          <w:p w14:paraId="633DCFC2"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55583259"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33905740"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437000B3" w14:textId="291B7980" w:rsidR="006E3647" w:rsidRPr="00D071E5" w:rsidRDefault="006E3647" w:rsidP="006E3647">
            <w:pPr>
              <w:widowControl w:val="0"/>
              <w:jc w:val="center"/>
              <w:rPr>
                <w:rFonts w:ascii="GHEA Grapalat" w:hAnsi="GHEA Grapalat"/>
                <w:sz w:val="16"/>
                <w:szCs w:val="16"/>
              </w:rPr>
            </w:pPr>
          </w:p>
        </w:tc>
        <w:tc>
          <w:tcPr>
            <w:tcW w:w="849" w:type="dxa"/>
            <w:vAlign w:val="center"/>
          </w:tcPr>
          <w:p w14:paraId="3AD7B3AF" w14:textId="776CEF0B" w:rsidR="006E3647" w:rsidRPr="00D071E5" w:rsidRDefault="006E3647" w:rsidP="006E3647">
            <w:pPr>
              <w:widowControl w:val="0"/>
              <w:jc w:val="center"/>
              <w:rPr>
                <w:rFonts w:ascii="GHEA Grapalat" w:hAnsi="GHEA Grapalat"/>
                <w:sz w:val="16"/>
                <w:szCs w:val="16"/>
              </w:rPr>
            </w:pPr>
          </w:p>
        </w:tc>
        <w:tc>
          <w:tcPr>
            <w:tcW w:w="962" w:type="dxa"/>
            <w:vAlign w:val="center"/>
          </w:tcPr>
          <w:p w14:paraId="0015268E" w14:textId="325B6636" w:rsidR="006E3647" w:rsidRPr="00D071E5" w:rsidRDefault="006E3647" w:rsidP="006E3647">
            <w:pPr>
              <w:widowControl w:val="0"/>
              <w:jc w:val="center"/>
              <w:rPr>
                <w:rFonts w:ascii="GHEA Grapalat" w:hAnsi="GHEA Grapalat"/>
                <w:sz w:val="16"/>
                <w:szCs w:val="16"/>
              </w:rPr>
            </w:pPr>
          </w:p>
        </w:tc>
        <w:tc>
          <w:tcPr>
            <w:tcW w:w="851" w:type="dxa"/>
            <w:vAlign w:val="center"/>
          </w:tcPr>
          <w:p w14:paraId="4674D13B" w14:textId="2DD3D33C" w:rsidR="006E3647" w:rsidRPr="00443D81" w:rsidRDefault="006E3647" w:rsidP="006E3647">
            <w:pPr>
              <w:widowControl w:val="0"/>
              <w:jc w:val="center"/>
              <w:rPr>
                <w:rFonts w:ascii="GHEA Grapalat" w:hAnsi="GHEA Grapalat"/>
                <w:sz w:val="16"/>
                <w:szCs w:val="16"/>
              </w:rPr>
            </w:pPr>
          </w:p>
        </w:tc>
        <w:tc>
          <w:tcPr>
            <w:tcW w:w="789" w:type="dxa"/>
            <w:vAlign w:val="center"/>
          </w:tcPr>
          <w:p w14:paraId="0A8B8E65" w14:textId="5FF0A416" w:rsidR="006E3647" w:rsidRPr="005B23C5" w:rsidRDefault="006E3647" w:rsidP="006E3647">
            <w:pPr>
              <w:widowControl w:val="0"/>
              <w:jc w:val="center"/>
              <w:rPr>
                <w:rFonts w:ascii="GHEA Grapalat" w:hAnsi="GHEA Grapalat"/>
                <w:sz w:val="16"/>
                <w:szCs w:val="16"/>
              </w:rPr>
            </w:pPr>
          </w:p>
        </w:tc>
      </w:tr>
      <w:tr w:rsidR="006E3647" w:rsidRPr="00D071E5" w14:paraId="751648B7" w14:textId="77777777" w:rsidTr="009E7502">
        <w:trPr>
          <w:trHeight w:val="404"/>
          <w:jc w:val="center"/>
        </w:trPr>
        <w:tc>
          <w:tcPr>
            <w:tcW w:w="1695" w:type="dxa"/>
            <w:vAlign w:val="center"/>
          </w:tcPr>
          <w:p w14:paraId="58D3DDFB" w14:textId="3C3E4D9A"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9</w:t>
            </w:r>
          </w:p>
        </w:tc>
        <w:tc>
          <w:tcPr>
            <w:tcW w:w="2051" w:type="dxa"/>
            <w:vAlign w:val="center"/>
          </w:tcPr>
          <w:p w14:paraId="52F7BB87" w14:textId="71DED544"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15311100</w:t>
            </w:r>
          </w:p>
        </w:tc>
        <w:tc>
          <w:tcPr>
            <w:tcW w:w="1685" w:type="dxa"/>
            <w:vAlign w:val="center"/>
          </w:tcPr>
          <w:p w14:paraId="04E1FF9D" w14:textId="6C1F0E77" w:rsidR="006E3647" w:rsidRPr="002B4556" w:rsidRDefault="006E3647" w:rsidP="006E3647">
            <w:pPr>
              <w:widowControl w:val="0"/>
              <w:jc w:val="center"/>
            </w:pPr>
            <w:r w:rsidRPr="00875F92">
              <w:rPr>
                <w:rFonts w:ascii="GHEA Grapalat" w:hAnsi="GHEA Grapalat"/>
                <w:sz w:val="16"/>
                <w:szCs w:val="16"/>
              </w:rPr>
              <w:t>Картофель</w:t>
            </w:r>
          </w:p>
        </w:tc>
        <w:tc>
          <w:tcPr>
            <w:tcW w:w="960" w:type="dxa"/>
            <w:vAlign w:val="center"/>
          </w:tcPr>
          <w:p w14:paraId="6D17EE24" w14:textId="6F5719C5" w:rsidR="006E3647" w:rsidRPr="00D071E5" w:rsidRDefault="006E3647" w:rsidP="006E3647">
            <w:pPr>
              <w:widowControl w:val="0"/>
              <w:jc w:val="center"/>
              <w:rPr>
                <w:rFonts w:ascii="GHEA Grapalat" w:hAnsi="GHEA Grapalat"/>
                <w:sz w:val="16"/>
                <w:szCs w:val="16"/>
              </w:rPr>
            </w:pPr>
          </w:p>
        </w:tc>
        <w:tc>
          <w:tcPr>
            <w:tcW w:w="979" w:type="dxa"/>
            <w:vAlign w:val="center"/>
          </w:tcPr>
          <w:p w14:paraId="4A17DF8D" w14:textId="3023FABE" w:rsidR="006E3647" w:rsidRPr="00D071E5" w:rsidRDefault="006E3647" w:rsidP="006E3647">
            <w:pPr>
              <w:widowControl w:val="0"/>
              <w:jc w:val="center"/>
              <w:rPr>
                <w:rFonts w:ascii="GHEA Grapalat" w:hAnsi="GHEA Grapalat"/>
                <w:sz w:val="16"/>
                <w:szCs w:val="16"/>
              </w:rPr>
            </w:pPr>
          </w:p>
        </w:tc>
        <w:tc>
          <w:tcPr>
            <w:tcW w:w="692" w:type="dxa"/>
            <w:vAlign w:val="center"/>
          </w:tcPr>
          <w:p w14:paraId="10E80376" w14:textId="1B2D33AB" w:rsidR="006E3647" w:rsidRPr="00D071E5" w:rsidRDefault="006E3647" w:rsidP="006E3647">
            <w:pPr>
              <w:widowControl w:val="0"/>
              <w:jc w:val="center"/>
              <w:rPr>
                <w:rFonts w:ascii="GHEA Grapalat" w:hAnsi="GHEA Grapalat"/>
                <w:sz w:val="16"/>
                <w:szCs w:val="16"/>
              </w:rPr>
            </w:pPr>
          </w:p>
        </w:tc>
        <w:tc>
          <w:tcPr>
            <w:tcW w:w="837" w:type="dxa"/>
            <w:vAlign w:val="center"/>
          </w:tcPr>
          <w:p w14:paraId="2FD9742D" w14:textId="4E187429" w:rsidR="006E3647" w:rsidRPr="00D071E5" w:rsidRDefault="006E3647" w:rsidP="006E3647">
            <w:pPr>
              <w:widowControl w:val="0"/>
              <w:jc w:val="center"/>
              <w:rPr>
                <w:rFonts w:ascii="GHEA Grapalat" w:hAnsi="GHEA Grapalat"/>
                <w:sz w:val="16"/>
                <w:szCs w:val="16"/>
              </w:rPr>
            </w:pPr>
          </w:p>
        </w:tc>
        <w:tc>
          <w:tcPr>
            <w:tcW w:w="535" w:type="dxa"/>
            <w:vAlign w:val="center"/>
          </w:tcPr>
          <w:p w14:paraId="444A9F90" w14:textId="771DD244" w:rsidR="006E3647" w:rsidRPr="00D071E5" w:rsidRDefault="006E3647" w:rsidP="006E3647">
            <w:pPr>
              <w:widowControl w:val="0"/>
              <w:jc w:val="center"/>
              <w:rPr>
                <w:rFonts w:ascii="GHEA Grapalat" w:hAnsi="GHEA Grapalat"/>
                <w:sz w:val="16"/>
                <w:szCs w:val="16"/>
              </w:rPr>
            </w:pPr>
          </w:p>
        </w:tc>
        <w:tc>
          <w:tcPr>
            <w:tcW w:w="606" w:type="dxa"/>
            <w:vAlign w:val="center"/>
          </w:tcPr>
          <w:p w14:paraId="7DD84082"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6C2FBC53"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7E58BB27"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2D10C2E0" w14:textId="14B08038" w:rsidR="006E3647" w:rsidRPr="00D071E5" w:rsidRDefault="006E3647" w:rsidP="006E3647">
            <w:pPr>
              <w:widowControl w:val="0"/>
              <w:jc w:val="center"/>
              <w:rPr>
                <w:rFonts w:ascii="GHEA Grapalat" w:hAnsi="GHEA Grapalat"/>
                <w:sz w:val="16"/>
                <w:szCs w:val="16"/>
              </w:rPr>
            </w:pPr>
          </w:p>
        </w:tc>
        <w:tc>
          <w:tcPr>
            <w:tcW w:w="849" w:type="dxa"/>
            <w:vAlign w:val="center"/>
          </w:tcPr>
          <w:p w14:paraId="7710E104" w14:textId="63357403" w:rsidR="006E3647" w:rsidRPr="00D071E5" w:rsidRDefault="006E3647" w:rsidP="006E3647">
            <w:pPr>
              <w:widowControl w:val="0"/>
              <w:jc w:val="center"/>
              <w:rPr>
                <w:rFonts w:ascii="GHEA Grapalat" w:hAnsi="GHEA Grapalat"/>
                <w:sz w:val="16"/>
                <w:szCs w:val="16"/>
              </w:rPr>
            </w:pPr>
          </w:p>
        </w:tc>
        <w:tc>
          <w:tcPr>
            <w:tcW w:w="962" w:type="dxa"/>
            <w:vAlign w:val="center"/>
          </w:tcPr>
          <w:p w14:paraId="5D9547E5" w14:textId="5EE71C4C" w:rsidR="006E3647" w:rsidRPr="00D071E5" w:rsidRDefault="006E3647" w:rsidP="006E3647">
            <w:pPr>
              <w:widowControl w:val="0"/>
              <w:jc w:val="center"/>
              <w:rPr>
                <w:rFonts w:ascii="GHEA Grapalat" w:hAnsi="GHEA Grapalat"/>
                <w:sz w:val="16"/>
                <w:szCs w:val="16"/>
              </w:rPr>
            </w:pPr>
          </w:p>
        </w:tc>
        <w:tc>
          <w:tcPr>
            <w:tcW w:w="851" w:type="dxa"/>
            <w:vAlign w:val="center"/>
          </w:tcPr>
          <w:p w14:paraId="42F3F655" w14:textId="0A0AE45B" w:rsidR="006E3647" w:rsidRPr="00443D81" w:rsidRDefault="006E3647" w:rsidP="006E3647">
            <w:pPr>
              <w:widowControl w:val="0"/>
              <w:jc w:val="center"/>
              <w:rPr>
                <w:rFonts w:ascii="GHEA Grapalat" w:hAnsi="GHEA Grapalat"/>
                <w:sz w:val="16"/>
                <w:szCs w:val="16"/>
              </w:rPr>
            </w:pPr>
          </w:p>
        </w:tc>
        <w:tc>
          <w:tcPr>
            <w:tcW w:w="789" w:type="dxa"/>
            <w:vAlign w:val="center"/>
          </w:tcPr>
          <w:p w14:paraId="243DE210" w14:textId="1E10EAC2" w:rsidR="006E3647" w:rsidRPr="005B23C5" w:rsidRDefault="006E3647" w:rsidP="006E3647">
            <w:pPr>
              <w:widowControl w:val="0"/>
              <w:jc w:val="center"/>
              <w:rPr>
                <w:rFonts w:ascii="GHEA Grapalat" w:hAnsi="GHEA Grapalat"/>
                <w:sz w:val="16"/>
                <w:szCs w:val="16"/>
              </w:rPr>
            </w:pPr>
          </w:p>
        </w:tc>
      </w:tr>
      <w:tr w:rsidR="006E3647" w:rsidRPr="00D071E5" w14:paraId="1412A00D" w14:textId="77777777" w:rsidTr="009E7502">
        <w:trPr>
          <w:trHeight w:val="404"/>
          <w:jc w:val="center"/>
        </w:trPr>
        <w:tc>
          <w:tcPr>
            <w:tcW w:w="1695" w:type="dxa"/>
            <w:vAlign w:val="center"/>
          </w:tcPr>
          <w:p w14:paraId="78C07415" w14:textId="3D33E583"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10</w:t>
            </w:r>
          </w:p>
        </w:tc>
        <w:tc>
          <w:tcPr>
            <w:tcW w:w="2051" w:type="dxa"/>
            <w:vAlign w:val="center"/>
          </w:tcPr>
          <w:p w14:paraId="0A3242A5" w14:textId="39068DA2"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15112150</w:t>
            </w:r>
          </w:p>
        </w:tc>
        <w:tc>
          <w:tcPr>
            <w:tcW w:w="1685" w:type="dxa"/>
            <w:vAlign w:val="center"/>
          </w:tcPr>
          <w:p w14:paraId="45335A14" w14:textId="7E7AD686" w:rsidR="006E3647" w:rsidRPr="002B4556" w:rsidRDefault="006E3647" w:rsidP="006E3647">
            <w:pPr>
              <w:widowControl w:val="0"/>
              <w:jc w:val="center"/>
            </w:pPr>
            <w:r w:rsidRPr="00875F92">
              <w:rPr>
                <w:rFonts w:ascii="GHEA Grapalat" w:hAnsi="GHEA Grapalat"/>
                <w:sz w:val="16"/>
                <w:szCs w:val="16"/>
              </w:rPr>
              <w:t>Куриная грудка</w:t>
            </w:r>
          </w:p>
        </w:tc>
        <w:tc>
          <w:tcPr>
            <w:tcW w:w="960" w:type="dxa"/>
            <w:vAlign w:val="center"/>
          </w:tcPr>
          <w:p w14:paraId="5E139C90" w14:textId="04AED9A7" w:rsidR="006E3647" w:rsidRPr="00D071E5" w:rsidRDefault="006E3647" w:rsidP="006E3647">
            <w:pPr>
              <w:widowControl w:val="0"/>
              <w:jc w:val="center"/>
              <w:rPr>
                <w:rFonts w:ascii="GHEA Grapalat" w:hAnsi="GHEA Grapalat"/>
                <w:sz w:val="16"/>
                <w:szCs w:val="16"/>
              </w:rPr>
            </w:pPr>
          </w:p>
        </w:tc>
        <w:tc>
          <w:tcPr>
            <w:tcW w:w="979" w:type="dxa"/>
            <w:vAlign w:val="center"/>
          </w:tcPr>
          <w:p w14:paraId="316A1E59" w14:textId="3511BDE5" w:rsidR="006E3647" w:rsidRPr="00D071E5" w:rsidRDefault="006E3647" w:rsidP="006E3647">
            <w:pPr>
              <w:widowControl w:val="0"/>
              <w:jc w:val="center"/>
              <w:rPr>
                <w:rFonts w:ascii="GHEA Grapalat" w:hAnsi="GHEA Grapalat"/>
                <w:sz w:val="16"/>
                <w:szCs w:val="16"/>
              </w:rPr>
            </w:pPr>
          </w:p>
        </w:tc>
        <w:tc>
          <w:tcPr>
            <w:tcW w:w="692" w:type="dxa"/>
            <w:vAlign w:val="center"/>
          </w:tcPr>
          <w:p w14:paraId="4F1B1499" w14:textId="6001832A" w:rsidR="006E3647" w:rsidRPr="00D071E5" w:rsidRDefault="006E3647" w:rsidP="006E3647">
            <w:pPr>
              <w:widowControl w:val="0"/>
              <w:jc w:val="center"/>
              <w:rPr>
                <w:rFonts w:ascii="GHEA Grapalat" w:hAnsi="GHEA Grapalat"/>
                <w:sz w:val="16"/>
                <w:szCs w:val="16"/>
              </w:rPr>
            </w:pPr>
          </w:p>
        </w:tc>
        <w:tc>
          <w:tcPr>
            <w:tcW w:w="837" w:type="dxa"/>
            <w:vAlign w:val="center"/>
          </w:tcPr>
          <w:p w14:paraId="5CF20A5F" w14:textId="6DBBFDB9" w:rsidR="006E3647" w:rsidRPr="00D071E5" w:rsidRDefault="006E3647" w:rsidP="006E3647">
            <w:pPr>
              <w:widowControl w:val="0"/>
              <w:jc w:val="center"/>
              <w:rPr>
                <w:rFonts w:ascii="GHEA Grapalat" w:hAnsi="GHEA Grapalat"/>
                <w:sz w:val="16"/>
                <w:szCs w:val="16"/>
              </w:rPr>
            </w:pPr>
          </w:p>
        </w:tc>
        <w:tc>
          <w:tcPr>
            <w:tcW w:w="535" w:type="dxa"/>
            <w:vAlign w:val="center"/>
          </w:tcPr>
          <w:p w14:paraId="4C84C1B7" w14:textId="28A56FBA" w:rsidR="006E3647" w:rsidRPr="00D071E5" w:rsidRDefault="006E3647" w:rsidP="006E3647">
            <w:pPr>
              <w:widowControl w:val="0"/>
              <w:jc w:val="center"/>
              <w:rPr>
                <w:rFonts w:ascii="GHEA Grapalat" w:hAnsi="GHEA Grapalat"/>
                <w:sz w:val="16"/>
                <w:szCs w:val="16"/>
              </w:rPr>
            </w:pPr>
          </w:p>
        </w:tc>
        <w:tc>
          <w:tcPr>
            <w:tcW w:w="606" w:type="dxa"/>
            <w:vAlign w:val="center"/>
          </w:tcPr>
          <w:p w14:paraId="1C087634"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0BAB71E0"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4B3C4EB4"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63A42F4C" w14:textId="78E49A54" w:rsidR="006E3647" w:rsidRPr="00D071E5" w:rsidRDefault="006E3647" w:rsidP="006E3647">
            <w:pPr>
              <w:widowControl w:val="0"/>
              <w:jc w:val="center"/>
              <w:rPr>
                <w:rFonts w:ascii="GHEA Grapalat" w:hAnsi="GHEA Grapalat"/>
                <w:sz w:val="16"/>
                <w:szCs w:val="16"/>
              </w:rPr>
            </w:pPr>
          </w:p>
        </w:tc>
        <w:tc>
          <w:tcPr>
            <w:tcW w:w="849" w:type="dxa"/>
            <w:vAlign w:val="center"/>
          </w:tcPr>
          <w:p w14:paraId="2CB763A2" w14:textId="2EBBE247" w:rsidR="006E3647" w:rsidRPr="00D071E5" w:rsidRDefault="006E3647" w:rsidP="006E3647">
            <w:pPr>
              <w:widowControl w:val="0"/>
              <w:jc w:val="center"/>
              <w:rPr>
                <w:rFonts w:ascii="GHEA Grapalat" w:hAnsi="GHEA Grapalat"/>
                <w:sz w:val="16"/>
                <w:szCs w:val="16"/>
              </w:rPr>
            </w:pPr>
          </w:p>
        </w:tc>
        <w:tc>
          <w:tcPr>
            <w:tcW w:w="962" w:type="dxa"/>
            <w:vAlign w:val="center"/>
          </w:tcPr>
          <w:p w14:paraId="1275FC58" w14:textId="72D3499C" w:rsidR="006E3647" w:rsidRPr="00D071E5" w:rsidRDefault="006E3647" w:rsidP="006E3647">
            <w:pPr>
              <w:widowControl w:val="0"/>
              <w:jc w:val="center"/>
              <w:rPr>
                <w:rFonts w:ascii="GHEA Grapalat" w:hAnsi="GHEA Grapalat"/>
                <w:sz w:val="16"/>
                <w:szCs w:val="16"/>
              </w:rPr>
            </w:pPr>
          </w:p>
        </w:tc>
        <w:tc>
          <w:tcPr>
            <w:tcW w:w="851" w:type="dxa"/>
            <w:vAlign w:val="center"/>
          </w:tcPr>
          <w:p w14:paraId="535E822D" w14:textId="1F6B4F70" w:rsidR="006E3647" w:rsidRPr="00443D81" w:rsidRDefault="006E3647" w:rsidP="006E3647">
            <w:pPr>
              <w:widowControl w:val="0"/>
              <w:jc w:val="center"/>
              <w:rPr>
                <w:rFonts w:ascii="GHEA Grapalat" w:hAnsi="GHEA Grapalat"/>
                <w:sz w:val="16"/>
                <w:szCs w:val="16"/>
              </w:rPr>
            </w:pPr>
          </w:p>
        </w:tc>
        <w:tc>
          <w:tcPr>
            <w:tcW w:w="789" w:type="dxa"/>
            <w:vAlign w:val="center"/>
          </w:tcPr>
          <w:p w14:paraId="6BB4D9C1" w14:textId="523391C0" w:rsidR="006E3647" w:rsidRPr="005B23C5" w:rsidRDefault="006E3647" w:rsidP="006E3647">
            <w:pPr>
              <w:widowControl w:val="0"/>
              <w:jc w:val="center"/>
              <w:rPr>
                <w:rFonts w:ascii="GHEA Grapalat" w:hAnsi="GHEA Grapalat"/>
                <w:sz w:val="16"/>
                <w:szCs w:val="16"/>
              </w:rPr>
            </w:pPr>
          </w:p>
        </w:tc>
      </w:tr>
      <w:tr w:rsidR="006E3647" w:rsidRPr="00D071E5" w14:paraId="7CF24730" w14:textId="77777777" w:rsidTr="009E7502">
        <w:trPr>
          <w:trHeight w:val="404"/>
          <w:jc w:val="center"/>
        </w:trPr>
        <w:tc>
          <w:tcPr>
            <w:tcW w:w="1695" w:type="dxa"/>
            <w:vAlign w:val="center"/>
          </w:tcPr>
          <w:p w14:paraId="4D5669C1" w14:textId="0AF8A0E5"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11</w:t>
            </w:r>
          </w:p>
        </w:tc>
        <w:tc>
          <w:tcPr>
            <w:tcW w:w="2051" w:type="dxa"/>
            <w:vAlign w:val="center"/>
          </w:tcPr>
          <w:p w14:paraId="0723F8BE" w14:textId="49820E65"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15811100</w:t>
            </w:r>
          </w:p>
        </w:tc>
        <w:tc>
          <w:tcPr>
            <w:tcW w:w="1685" w:type="dxa"/>
            <w:vAlign w:val="center"/>
          </w:tcPr>
          <w:p w14:paraId="0A0A4C85" w14:textId="4984D714" w:rsidR="006E3647" w:rsidRPr="002B4556" w:rsidRDefault="006E3647" w:rsidP="006E3647">
            <w:pPr>
              <w:widowControl w:val="0"/>
              <w:jc w:val="center"/>
            </w:pPr>
            <w:r w:rsidRPr="00875F92">
              <w:rPr>
                <w:rFonts w:ascii="GHEA Grapalat" w:hAnsi="GHEA Grapalat"/>
                <w:sz w:val="16"/>
                <w:szCs w:val="16"/>
              </w:rPr>
              <w:t>Хлеб</w:t>
            </w:r>
          </w:p>
        </w:tc>
        <w:tc>
          <w:tcPr>
            <w:tcW w:w="960" w:type="dxa"/>
            <w:vAlign w:val="center"/>
          </w:tcPr>
          <w:p w14:paraId="48264655" w14:textId="4468889D" w:rsidR="006E3647" w:rsidRPr="00D071E5" w:rsidRDefault="006E3647" w:rsidP="006E3647">
            <w:pPr>
              <w:widowControl w:val="0"/>
              <w:jc w:val="center"/>
              <w:rPr>
                <w:rFonts w:ascii="GHEA Grapalat" w:hAnsi="GHEA Grapalat"/>
                <w:sz w:val="16"/>
                <w:szCs w:val="16"/>
              </w:rPr>
            </w:pPr>
          </w:p>
        </w:tc>
        <w:tc>
          <w:tcPr>
            <w:tcW w:w="979" w:type="dxa"/>
            <w:vAlign w:val="center"/>
          </w:tcPr>
          <w:p w14:paraId="7F6517AC" w14:textId="7251BA64" w:rsidR="006E3647" w:rsidRPr="00D071E5" w:rsidRDefault="006E3647" w:rsidP="006E3647">
            <w:pPr>
              <w:widowControl w:val="0"/>
              <w:jc w:val="center"/>
              <w:rPr>
                <w:rFonts w:ascii="GHEA Grapalat" w:hAnsi="GHEA Grapalat"/>
                <w:sz w:val="16"/>
                <w:szCs w:val="16"/>
              </w:rPr>
            </w:pPr>
          </w:p>
        </w:tc>
        <w:tc>
          <w:tcPr>
            <w:tcW w:w="692" w:type="dxa"/>
            <w:vAlign w:val="center"/>
          </w:tcPr>
          <w:p w14:paraId="644A17CB" w14:textId="007DB9E8" w:rsidR="006E3647" w:rsidRPr="00D071E5" w:rsidRDefault="006E3647" w:rsidP="006E3647">
            <w:pPr>
              <w:widowControl w:val="0"/>
              <w:jc w:val="center"/>
              <w:rPr>
                <w:rFonts w:ascii="GHEA Grapalat" w:hAnsi="GHEA Grapalat"/>
                <w:sz w:val="16"/>
                <w:szCs w:val="16"/>
              </w:rPr>
            </w:pPr>
          </w:p>
        </w:tc>
        <w:tc>
          <w:tcPr>
            <w:tcW w:w="837" w:type="dxa"/>
            <w:vAlign w:val="center"/>
          </w:tcPr>
          <w:p w14:paraId="097FBFC2" w14:textId="1D311EF7" w:rsidR="006E3647" w:rsidRPr="00D071E5" w:rsidRDefault="006E3647" w:rsidP="006E3647">
            <w:pPr>
              <w:widowControl w:val="0"/>
              <w:jc w:val="center"/>
              <w:rPr>
                <w:rFonts w:ascii="GHEA Grapalat" w:hAnsi="GHEA Grapalat"/>
                <w:sz w:val="16"/>
                <w:szCs w:val="16"/>
              </w:rPr>
            </w:pPr>
          </w:p>
        </w:tc>
        <w:tc>
          <w:tcPr>
            <w:tcW w:w="535" w:type="dxa"/>
            <w:vAlign w:val="center"/>
          </w:tcPr>
          <w:p w14:paraId="04EC365E" w14:textId="3E3BF4F5" w:rsidR="006E3647" w:rsidRPr="00D071E5" w:rsidRDefault="006E3647" w:rsidP="006E3647">
            <w:pPr>
              <w:widowControl w:val="0"/>
              <w:jc w:val="center"/>
              <w:rPr>
                <w:rFonts w:ascii="GHEA Grapalat" w:hAnsi="GHEA Grapalat"/>
                <w:sz w:val="16"/>
                <w:szCs w:val="16"/>
              </w:rPr>
            </w:pPr>
          </w:p>
        </w:tc>
        <w:tc>
          <w:tcPr>
            <w:tcW w:w="606" w:type="dxa"/>
            <w:vAlign w:val="center"/>
          </w:tcPr>
          <w:p w14:paraId="74EE7329"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7AC4E2E1"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6E40BCA9"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44928107" w14:textId="7DB3C0E8" w:rsidR="006E3647" w:rsidRPr="00D071E5" w:rsidRDefault="006E3647" w:rsidP="006E3647">
            <w:pPr>
              <w:widowControl w:val="0"/>
              <w:jc w:val="center"/>
              <w:rPr>
                <w:rFonts w:ascii="GHEA Grapalat" w:hAnsi="GHEA Grapalat"/>
                <w:sz w:val="16"/>
                <w:szCs w:val="16"/>
              </w:rPr>
            </w:pPr>
          </w:p>
        </w:tc>
        <w:tc>
          <w:tcPr>
            <w:tcW w:w="849" w:type="dxa"/>
            <w:vAlign w:val="center"/>
          </w:tcPr>
          <w:p w14:paraId="436CB718" w14:textId="0C6444E5" w:rsidR="006E3647" w:rsidRPr="00D071E5" w:rsidRDefault="006E3647" w:rsidP="006E3647">
            <w:pPr>
              <w:widowControl w:val="0"/>
              <w:jc w:val="center"/>
              <w:rPr>
                <w:rFonts w:ascii="GHEA Grapalat" w:hAnsi="GHEA Grapalat"/>
                <w:sz w:val="16"/>
                <w:szCs w:val="16"/>
              </w:rPr>
            </w:pPr>
          </w:p>
        </w:tc>
        <w:tc>
          <w:tcPr>
            <w:tcW w:w="962" w:type="dxa"/>
            <w:vAlign w:val="center"/>
          </w:tcPr>
          <w:p w14:paraId="3CB8ED7C" w14:textId="5261C8E1" w:rsidR="006E3647" w:rsidRPr="00D071E5" w:rsidRDefault="006E3647" w:rsidP="006E3647">
            <w:pPr>
              <w:widowControl w:val="0"/>
              <w:jc w:val="center"/>
              <w:rPr>
                <w:rFonts w:ascii="GHEA Grapalat" w:hAnsi="GHEA Grapalat"/>
                <w:sz w:val="16"/>
                <w:szCs w:val="16"/>
              </w:rPr>
            </w:pPr>
          </w:p>
        </w:tc>
        <w:tc>
          <w:tcPr>
            <w:tcW w:w="851" w:type="dxa"/>
            <w:vAlign w:val="center"/>
          </w:tcPr>
          <w:p w14:paraId="1D7B78C1" w14:textId="53071948" w:rsidR="006E3647" w:rsidRPr="00443D81" w:rsidRDefault="006E3647" w:rsidP="006E3647">
            <w:pPr>
              <w:widowControl w:val="0"/>
              <w:jc w:val="center"/>
              <w:rPr>
                <w:rFonts w:ascii="GHEA Grapalat" w:hAnsi="GHEA Grapalat"/>
                <w:sz w:val="16"/>
                <w:szCs w:val="16"/>
              </w:rPr>
            </w:pPr>
          </w:p>
        </w:tc>
        <w:tc>
          <w:tcPr>
            <w:tcW w:w="789" w:type="dxa"/>
            <w:vAlign w:val="center"/>
          </w:tcPr>
          <w:p w14:paraId="24D43B43" w14:textId="75016EDD" w:rsidR="006E3647" w:rsidRPr="005B23C5" w:rsidRDefault="006E3647" w:rsidP="006E3647">
            <w:pPr>
              <w:widowControl w:val="0"/>
              <w:jc w:val="center"/>
              <w:rPr>
                <w:rFonts w:ascii="GHEA Grapalat" w:hAnsi="GHEA Grapalat"/>
                <w:sz w:val="16"/>
                <w:szCs w:val="16"/>
              </w:rPr>
            </w:pPr>
          </w:p>
        </w:tc>
      </w:tr>
      <w:tr w:rsidR="006E3647" w:rsidRPr="00D071E5" w14:paraId="73D385A7" w14:textId="77777777" w:rsidTr="009E7502">
        <w:trPr>
          <w:trHeight w:val="404"/>
          <w:jc w:val="center"/>
        </w:trPr>
        <w:tc>
          <w:tcPr>
            <w:tcW w:w="1695" w:type="dxa"/>
            <w:vAlign w:val="center"/>
          </w:tcPr>
          <w:p w14:paraId="3230C35D" w14:textId="7F411D8C"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051" w:type="dxa"/>
            <w:vAlign w:val="center"/>
          </w:tcPr>
          <w:p w14:paraId="13C39709" w14:textId="4A20D1D4"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15616000</w:t>
            </w:r>
          </w:p>
        </w:tc>
        <w:tc>
          <w:tcPr>
            <w:tcW w:w="1685" w:type="dxa"/>
            <w:vAlign w:val="center"/>
          </w:tcPr>
          <w:p w14:paraId="5185FC5A" w14:textId="083BF29C" w:rsidR="006E3647" w:rsidRPr="002B4556" w:rsidRDefault="006E3647" w:rsidP="006E3647">
            <w:pPr>
              <w:widowControl w:val="0"/>
              <w:jc w:val="center"/>
            </w:pPr>
            <w:r w:rsidRPr="00875F92">
              <w:rPr>
                <w:rFonts w:ascii="GHEA Grapalat" w:hAnsi="GHEA Grapalat"/>
                <w:sz w:val="16"/>
                <w:szCs w:val="16"/>
              </w:rPr>
              <w:t>Гречиха</w:t>
            </w:r>
          </w:p>
        </w:tc>
        <w:tc>
          <w:tcPr>
            <w:tcW w:w="960" w:type="dxa"/>
            <w:vAlign w:val="center"/>
          </w:tcPr>
          <w:p w14:paraId="1C2ED87F" w14:textId="4C9C66EB" w:rsidR="006E3647" w:rsidRPr="00D071E5" w:rsidRDefault="006E3647" w:rsidP="006E3647">
            <w:pPr>
              <w:widowControl w:val="0"/>
              <w:jc w:val="center"/>
              <w:rPr>
                <w:rFonts w:ascii="GHEA Grapalat" w:hAnsi="GHEA Grapalat"/>
                <w:sz w:val="16"/>
                <w:szCs w:val="16"/>
              </w:rPr>
            </w:pPr>
          </w:p>
        </w:tc>
        <w:tc>
          <w:tcPr>
            <w:tcW w:w="979" w:type="dxa"/>
            <w:vAlign w:val="center"/>
          </w:tcPr>
          <w:p w14:paraId="4C3444C5" w14:textId="0876B222" w:rsidR="006E3647" w:rsidRPr="00D071E5" w:rsidRDefault="006E3647" w:rsidP="006E3647">
            <w:pPr>
              <w:widowControl w:val="0"/>
              <w:jc w:val="center"/>
              <w:rPr>
                <w:rFonts w:ascii="GHEA Grapalat" w:hAnsi="GHEA Grapalat"/>
                <w:sz w:val="16"/>
                <w:szCs w:val="16"/>
              </w:rPr>
            </w:pPr>
          </w:p>
        </w:tc>
        <w:tc>
          <w:tcPr>
            <w:tcW w:w="692" w:type="dxa"/>
            <w:vAlign w:val="center"/>
          </w:tcPr>
          <w:p w14:paraId="0C3F2218" w14:textId="504F2CCE" w:rsidR="006E3647" w:rsidRPr="00D071E5" w:rsidRDefault="006E3647" w:rsidP="006E3647">
            <w:pPr>
              <w:widowControl w:val="0"/>
              <w:jc w:val="center"/>
              <w:rPr>
                <w:rFonts w:ascii="GHEA Grapalat" w:hAnsi="GHEA Grapalat"/>
                <w:sz w:val="16"/>
                <w:szCs w:val="16"/>
              </w:rPr>
            </w:pPr>
          </w:p>
        </w:tc>
        <w:tc>
          <w:tcPr>
            <w:tcW w:w="837" w:type="dxa"/>
            <w:vAlign w:val="center"/>
          </w:tcPr>
          <w:p w14:paraId="6D0BB51A" w14:textId="07793767" w:rsidR="006E3647" w:rsidRPr="00D071E5" w:rsidRDefault="006E3647" w:rsidP="006E3647">
            <w:pPr>
              <w:widowControl w:val="0"/>
              <w:jc w:val="center"/>
              <w:rPr>
                <w:rFonts w:ascii="GHEA Grapalat" w:hAnsi="GHEA Grapalat"/>
                <w:sz w:val="16"/>
                <w:szCs w:val="16"/>
              </w:rPr>
            </w:pPr>
          </w:p>
        </w:tc>
        <w:tc>
          <w:tcPr>
            <w:tcW w:w="535" w:type="dxa"/>
            <w:vAlign w:val="center"/>
          </w:tcPr>
          <w:p w14:paraId="752FA419" w14:textId="369EDC61" w:rsidR="006E3647" w:rsidRPr="00D071E5" w:rsidRDefault="006E3647" w:rsidP="006E3647">
            <w:pPr>
              <w:widowControl w:val="0"/>
              <w:jc w:val="center"/>
              <w:rPr>
                <w:rFonts w:ascii="GHEA Grapalat" w:hAnsi="GHEA Grapalat"/>
                <w:sz w:val="16"/>
                <w:szCs w:val="16"/>
              </w:rPr>
            </w:pPr>
          </w:p>
        </w:tc>
        <w:tc>
          <w:tcPr>
            <w:tcW w:w="606" w:type="dxa"/>
            <w:vAlign w:val="center"/>
          </w:tcPr>
          <w:p w14:paraId="3FB74473"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74C9C2DF"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7B45CFB5"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403E45C5" w14:textId="31CCA8EA" w:rsidR="006E3647" w:rsidRPr="00D071E5" w:rsidRDefault="006E3647" w:rsidP="006E3647">
            <w:pPr>
              <w:widowControl w:val="0"/>
              <w:jc w:val="center"/>
              <w:rPr>
                <w:rFonts w:ascii="GHEA Grapalat" w:hAnsi="GHEA Grapalat"/>
                <w:sz w:val="16"/>
                <w:szCs w:val="16"/>
              </w:rPr>
            </w:pPr>
          </w:p>
        </w:tc>
        <w:tc>
          <w:tcPr>
            <w:tcW w:w="849" w:type="dxa"/>
            <w:vAlign w:val="center"/>
          </w:tcPr>
          <w:p w14:paraId="30076983" w14:textId="5B5A49C3" w:rsidR="006E3647" w:rsidRPr="00D071E5" w:rsidRDefault="006E3647" w:rsidP="006E3647">
            <w:pPr>
              <w:widowControl w:val="0"/>
              <w:jc w:val="center"/>
              <w:rPr>
                <w:rFonts w:ascii="GHEA Grapalat" w:hAnsi="GHEA Grapalat"/>
                <w:sz w:val="16"/>
                <w:szCs w:val="16"/>
              </w:rPr>
            </w:pPr>
          </w:p>
        </w:tc>
        <w:tc>
          <w:tcPr>
            <w:tcW w:w="962" w:type="dxa"/>
            <w:vAlign w:val="center"/>
          </w:tcPr>
          <w:p w14:paraId="2767A35A" w14:textId="56B0E551" w:rsidR="006E3647" w:rsidRPr="00D071E5" w:rsidRDefault="006E3647" w:rsidP="006E3647">
            <w:pPr>
              <w:widowControl w:val="0"/>
              <w:jc w:val="center"/>
              <w:rPr>
                <w:rFonts w:ascii="GHEA Grapalat" w:hAnsi="GHEA Grapalat"/>
                <w:sz w:val="16"/>
                <w:szCs w:val="16"/>
              </w:rPr>
            </w:pPr>
          </w:p>
        </w:tc>
        <w:tc>
          <w:tcPr>
            <w:tcW w:w="851" w:type="dxa"/>
            <w:vAlign w:val="center"/>
          </w:tcPr>
          <w:p w14:paraId="4DF28897" w14:textId="381D4A1C" w:rsidR="006E3647" w:rsidRPr="00443D81" w:rsidRDefault="006E3647" w:rsidP="006E3647">
            <w:pPr>
              <w:widowControl w:val="0"/>
              <w:jc w:val="center"/>
              <w:rPr>
                <w:rFonts w:ascii="GHEA Grapalat" w:hAnsi="GHEA Grapalat"/>
                <w:sz w:val="16"/>
                <w:szCs w:val="16"/>
              </w:rPr>
            </w:pPr>
          </w:p>
        </w:tc>
        <w:tc>
          <w:tcPr>
            <w:tcW w:w="789" w:type="dxa"/>
            <w:vAlign w:val="center"/>
          </w:tcPr>
          <w:p w14:paraId="6C6EDAF9" w14:textId="73FC7B90" w:rsidR="006E3647" w:rsidRPr="005B23C5" w:rsidRDefault="006E3647" w:rsidP="006E3647">
            <w:pPr>
              <w:widowControl w:val="0"/>
              <w:jc w:val="center"/>
              <w:rPr>
                <w:rFonts w:ascii="GHEA Grapalat" w:hAnsi="GHEA Grapalat"/>
                <w:sz w:val="16"/>
                <w:szCs w:val="16"/>
              </w:rPr>
            </w:pPr>
          </w:p>
        </w:tc>
      </w:tr>
      <w:tr w:rsidR="006E3647" w:rsidRPr="00D071E5" w14:paraId="30E24CCC" w14:textId="77777777" w:rsidTr="009E7502">
        <w:trPr>
          <w:trHeight w:val="404"/>
          <w:jc w:val="center"/>
        </w:trPr>
        <w:tc>
          <w:tcPr>
            <w:tcW w:w="1695" w:type="dxa"/>
            <w:vAlign w:val="center"/>
          </w:tcPr>
          <w:p w14:paraId="0654E330" w14:textId="00177215"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13</w:t>
            </w:r>
          </w:p>
        </w:tc>
        <w:tc>
          <w:tcPr>
            <w:tcW w:w="2051" w:type="dxa"/>
            <w:vAlign w:val="center"/>
          </w:tcPr>
          <w:p w14:paraId="019C5878" w14:textId="74DA19E5"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3142510</w:t>
            </w:r>
          </w:p>
        </w:tc>
        <w:tc>
          <w:tcPr>
            <w:tcW w:w="1685" w:type="dxa"/>
            <w:vAlign w:val="center"/>
          </w:tcPr>
          <w:p w14:paraId="65FAB7A0" w14:textId="7ED70410" w:rsidR="006E3647" w:rsidRPr="002B4556" w:rsidRDefault="006E3647" w:rsidP="006E3647">
            <w:pPr>
              <w:widowControl w:val="0"/>
              <w:jc w:val="center"/>
            </w:pPr>
            <w:r w:rsidRPr="00875F92">
              <w:rPr>
                <w:rFonts w:ascii="GHEA Grapalat" w:hAnsi="GHEA Grapalat"/>
                <w:sz w:val="16"/>
                <w:szCs w:val="16"/>
              </w:rPr>
              <w:t>Яйцо</w:t>
            </w:r>
          </w:p>
        </w:tc>
        <w:tc>
          <w:tcPr>
            <w:tcW w:w="960" w:type="dxa"/>
            <w:vAlign w:val="center"/>
          </w:tcPr>
          <w:p w14:paraId="5E6372A1" w14:textId="40D96B49" w:rsidR="006E3647" w:rsidRPr="00D071E5" w:rsidRDefault="006E3647" w:rsidP="006E3647">
            <w:pPr>
              <w:widowControl w:val="0"/>
              <w:jc w:val="center"/>
              <w:rPr>
                <w:rFonts w:ascii="GHEA Grapalat" w:hAnsi="GHEA Grapalat"/>
                <w:sz w:val="16"/>
                <w:szCs w:val="16"/>
              </w:rPr>
            </w:pPr>
          </w:p>
        </w:tc>
        <w:tc>
          <w:tcPr>
            <w:tcW w:w="979" w:type="dxa"/>
            <w:vAlign w:val="center"/>
          </w:tcPr>
          <w:p w14:paraId="2831794F" w14:textId="5356B7E3" w:rsidR="006E3647" w:rsidRPr="00D071E5" w:rsidRDefault="006E3647" w:rsidP="006E3647">
            <w:pPr>
              <w:widowControl w:val="0"/>
              <w:jc w:val="center"/>
              <w:rPr>
                <w:rFonts w:ascii="GHEA Grapalat" w:hAnsi="GHEA Grapalat"/>
                <w:sz w:val="16"/>
                <w:szCs w:val="16"/>
              </w:rPr>
            </w:pPr>
          </w:p>
        </w:tc>
        <w:tc>
          <w:tcPr>
            <w:tcW w:w="692" w:type="dxa"/>
            <w:vAlign w:val="center"/>
          </w:tcPr>
          <w:p w14:paraId="0D0797FB" w14:textId="7CF16258" w:rsidR="006E3647" w:rsidRPr="00D071E5" w:rsidRDefault="006E3647" w:rsidP="006E3647">
            <w:pPr>
              <w:widowControl w:val="0"/>
              <w:jc w:val="center"/>
              <w:rPr>
                <w:rFonts w:ascii="GHEA Grapalat" w:hAnsi="GHEA Grapalat"/>
                <w:sz w:val="16"/>
                <w:szCs w:val="16"/>
              </w:rPr>
            </w:pPr>
          </w:p>
        </w:tc>
        <w:tc>
          <w:tcPr>
            <w:tcW w:w="837" w:type="dxa"/>
            <w:vAlign w:val="center"/>
          </w:tcPr>
          <w:p w14:paraId="775E2836" w14:textId="0EB2D065" w:rsidR="006E3647" w:rsidRPr="00D071E5" w:rsidRDefault="006E3647" w:rsidP="006E3647">
            <w:pPr>
              <w:widowControl w:val="0"/>
              <w:jc w:val="center"/>
              <w:rPr>
                <w:rFonts w:ascii="GHEA Grapalat" w:hAnsi="GHEA Grapalat"/>
                <w:sz w:val="16"/>
                <w:szCs w:val="16"/>
              </w:rPr>
            </w:pPr>
          </w:p>
        </w:tc>
        <w:tc>
          <w:tcPr>
            <w:tcW w:w="535" w:type="dxa"/>
            <w:vAlign w:val="center"/>
          </w:tcPr>
          <w:p w14:paraId="72398A03" w14:textId="541A4416" w:rsidR="006E3647" w:rsidRPr="00D071E5" w:rsidRDefault="006E3647" w:rsidP="006E3647">
            <w:pPr>
              <w:widowControl w:val="0"/>
              <w:jc w:val="center"/>
              <w:rPr>
                <w:rFonts w:ascii="GHEA Grapalat" w:hAnsi="GHEA Grapalat"/>
                <w:sz w:val="16"/>
                <w:szCs w:val="16"/>
              </w:rPr>
            </w:pPr>
          </w:p>
        </w:tc>
        <w:tc>
          <w:tcPr>
            <w:tcW w:w="606" w:type="dxa"/>
            <w:vAlign w:val="center"/>
          </w:tcPr>
          <w:p w14:paraId="24709299"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0DB4B4A7"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68831F91"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095EE0A9" w14:textId="094C4593" w:rsidR="006E3647" w:rsidRPr="00D071E5" w:rsidRDefault="006E3647" w:rsidP="006E3647">
            <w:pPr>
              <w:widowControl w:val="0"/>
              <w:jc w:val="center"/>
              <w:rPr>
                <w:rFonts w:ascii="GHEA Grapalat" w:hAnsi="GHEA Grapalat"/>
                <w:sz w:val="16"/>
                <w:szCs w:val="16"/>
              </w:rPr>
            </w:pPr>
          </w:p>
        </w:tc>
        <w:tc>
          <w:tcPr>
            <w:tcW w:w="849" w:type="dxa"/>
            <w:vAlign w:val="center"/>
          </w:tcPr>
          <w:p w14:paraId="17DD64DA" w14:textId="2AA4A4A0" w:rsidR="006E3647" w:rsidRPr="00D071E5" w:rsidRDefault="006E3647" w:rsidP="006E3647">
            <w:pPr>
              <w:widowControl w:val="0"/>
              <w:jc w:val="center"/>
              <w:rPr>
                <w:rFonts w:ascii="GHEA Grapalat" w:hAnsi="GHEA Grapalat"/>
                <w:sz w:val="16"/>
                <w:szCs w:val="16"/>
              </w:rPr>
            </w:pPr>
          </w:p>
        </w:tc>
        <w:tc>
          <w:tcPr>
            <w:tcW w:w="962" w:type="dxa"/>
            <w:vAlign w:val="center"/>
          </w:tcPr>
          <w:p w14:paraId="2372AE2D" w14:textId="48A630A2" w:rsidR="006E3647" w:rsidRPr="00D071E5" w:rsidRDefault="006E3647" w:rsidP="006E3647">
            <w:pPr>
              <w:widowControl w:val="0"/>
              <w:jc w:val="center"/>
              <w:rPr>
                <w:rFonts w:ascii="GHEA Grapalat" w:hAnsi="GHEA Grapalat"/>
                <w:sz w:val="16"/>
                <w:szCs w:val="16"/>
              </w:rPr>
            </w:pPr>
          </w:p>
        </w:tc>
        <w:tc>
          <w:tcPr>
            <w:tcW w:w="851" w:type="dxa"/>
            <w:vAlign w:val="center"/>
          </w:tcPr>
          <w:p w14:paraId="0190C9EB" w14:textId="1F883D59" w:rsidR="006E3647" w:rsidRPr="00443D81" w:rsidRDefault="006E3647" w:rsidP="006E3647">
            <w:pPr>
              <w:widowControl w:val="0"/>
              <w:jc w:val="center"/>
              <w:rPr>
                <w:rFonts w:ascii="GHEA Grapalat" w:hAnsi="GHEA Grapalat"/>
                <w:sz w:val="16"/>
                <w:szCs w:val="16"/>
              </w:rPr>
            </w:pPr>
          </w:p>
        </w:tc>
        <w:tc>
          <w:tcPr>
            <w:tcW w:w="789" w:type="dxa"/>
            <w:vAlign w:val="center"/>
          </w:tcPr>
          <w:p w14:paraId="2A9F007C" w14:textId="1378E224" w:rsidR="006E3647" w:rsidRPr="005B23C5" w:rsidRDefault="006E3647" w:rsidP="006E3647">
            <w:pPr>
              <w:widowControl w:val="0"/>
              <w:jc w:val="center"/>
              <w:rPr>
                <w:rFonts w:ascii="GHEA Grapalat" w:hAnsi="GHEA Grapalat"/>
                <w:sz w:val="16"/>
                <w:szCs w:val="16"/>
              </w:rPr>
            </w:pPr>
          </w:p>
        </w:tc>
      </w:tr>
      <w:tr w:rsidR="006E3647" w:rsidRPr="00D071E5" w14:paraId="45031057" w14:textId="77777777" w:rsidTr="009E7502">
        <w:trPr>
          <w:trHeight w:val="404"/>
          <w:jc w:val="center"/>
        </w:trPr>
        <w:tc>
          <w:tcPr>
            <w:tcW w:w="1695" w:type="dxa"/>
            <w:vAlign w:val="center"/>
          </w:tcPr>
          <w:p w14:paraId="1E83C1E7" w14:textId="1E804A9A"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14</w:t>
            </w:r>
          </w:p>
        </w:tc>
        <w:tc>
          <w:tcPr>
            <w:tcW w:w="2051" w:type="dxa"/>
            <w:vAlign w:val="center"/>
          </w:tcPr>
          <w:p w14:paraId="3FB27690" w14:textId="69FCB9EB"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15851100</w:t>
            </w:r>
          </w:p>
        </w:tc>
        <w:tc>
          <w:tcPr>
            <w:tcW w:w="1685" w:type="dxa"/>
            <w:vAlign w:val="center"/>
          </w:tcPr>
          <w:p w14:paraId="3C7B3C44" w14:textId="19C3DF43" w:rsidR="006E3647" w:rsidRPr="002B4556" w:rsidRDefault="006E3647" w:rsidP="006E3647">
            <w:pPr>
              <w:widowControl w:val="0"/>
              <w:jc w:val="center"/>
            </w:pPr>
            <w:r w:rsidRPr="00875F92">
              <w:rPr>
                <w:rFonts w:ascii="GHEA Grapalat" w:hAnsi="GHEA Grapalat"/>
                <w:sz w:val="16"/>
                <w:szCs w:val="16"/>
              </w:rPr>
              <w:t>Макаронные изделия</w:t>
            </w:r>
          </w:p>
        </w:tc>
        <w:tc>
          <w:tcPr>
            <w:tcW w:w="960" w:type="dxa"/>
            <w:vAlign w:val="center"/>
          </w:tcPr>
          <w:p w14:paraId="5EC3E141" w14:textId="0DE29623" w:rsidR="006E3647" w:rsidRPr="00D071E5" w:rsidRDefault="006E3647" w:rsidP="006E3647">
            <w:pPr>
              <w:widowControl w:val="0"/>
              <w:jc w:val="center"/>
              <w:rPr>
                <w:rFonts w:ascii="GHEA Grapalat" w:hAnsi="GHEA Grapalat"/>
                <w:sz w:val="16"/>
                <w:szCs w:val="16"/>
              </w:rPr>
            </w:pPr>
          </w:p>
        </w:tc>
        <w:tc>
          <w:tcPr>
            <w:tcW w:w="979" w:type="dxa"/>
            <w:vAlign w:val="center"/>
          </w:tcPr>
          <w:p w14:paraId="1BA571AD" w14:textId="53520DA7" w:rsidR="006E3647" w:rsidRPr="00D071E5" w:rsidRDefault="006E3647" w:rsidP="006E3647">
            <w:pPr>
              <w:widowControl w:val="0"/>
              <w:jc w:val="center"/>
              <w:rPr>
                <w:rFonts w:ascii="GHEA Grapalat" w:hAnsi="GHEA Grapalat"/>
                <w:sz w:val="16"/>
                <w:szCs w:val="16"/>
              </w:rPr>
            </w:pPr>
          </w:p>
        </w:tc>
        <w:tc>
          <w:tcPr>
            <w:tcW w:w="692" w:type="dxa"/>
            <w:vAlign w:val="center"/>
          </w:tcPr>
          <w:p w14:paraId="3506C560" w14:textId="5C4161CE" w:rsidR="006E3647" w:rsidRPr="00D071E5" w:rsidRDefault="006E3647" w:rsidP="006E3647">
            <w:pPr>
              <w:widowControl w:val="0"/>
              <w:jc w:val="center"/>
              <w:rPr>
                <w:rFonts w:ascii="GHEA Grapalat" w:hAnsi="GHEA Grapalat"/>
                <w:sz w:val="16"/>
                <w:szCs w:val="16"/>
              </w:rPr>
            </w:pPr>
          </w:p>
        </w:tc>
        <w:tc>
          <w:tcPr>
            <w:tcW w:w="837" w:type="dxa"/>
            <w:vAlign w:val="center"/>
          </w:tcPr>
          <w:p w14:paraId="5FCED14F" w14:textId="43061ADD" w:rsidR="006E3647" w:rsidRPr="00D071E5" w:rsidRDefault="006E3647" w:rsidP="006E3647">
            <w:pPr>
              <w:widowControl w:val="0"/>
              <w:jc w:val="center"/>
              <w:rPr>
                <w:rFonts w:ascii="GHEA Grapalat" w:hAnsi="GHEA Grapalat"/>
                <w:sz w:val="16"/>
                <w:szCs w:val="16"/>
              </w:rPr>
            </w:pPr>
          </w:p>
        </w:tc>
        <w:tc>
          <w:tcPr>
            <w:tcW w:w="535" w:type="dxa"/>
            <w:vAlign w:val="center"/>
          </w:tcPr>
          <w:p w14:paraId="1C40B0F2" w14:textId="409F86E0" w:rsidR="006E3647" w:rsidRPr="00D071E5" w:rsidRDefault="006E3647" w:rsidP="006E3647">
            <w:pPr>
              <w:widowControl w:val="0"/>
              <w:jc w:val="center"/>
              <w:rPr>
                <w:rFonts w:ascii="GHEA Grapalat" w:hAnsi="GHEA Grapalat"/>
                <w:sz w:val="16"/>
                <w:szCs w:val="16"/>
              </w:rPr>
            </w:pPr>
          </w:p>
        </w:tc>
        <w:tc>
          <w:tcPr>
            <w:tcW w:w="606" w:type="dxa"/>
            <w:vAlign w:val="center"/>
          </w:tcPr>
          <w:p w14:paraId="78D1074E"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061241E9"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057743D1"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4B7156EE" w14:textId="26F9A29E" w:rsidR="006E3647" w:rsidRPr="00D071E5" w:rsidRDefault="006E3647" w:rsidP="006E3647">
            <w:pPr>
              <w:widowControl w:val="0"/>
              <w:jc w:val="center"/>
              <w:rPr>
                <w:rFonts w:ascii="GHEA Grapalat" w:hAnsi="GHEA Grapalat"/>
                <w:sz w:val="16"/>
                <w:szCs w:val="16"/>
              </w:rPr>
            </w:pPr>
          </w:p>
        </w:tc>
        <w:tc>
          <w:tcPr>
            <w:tcW w:w="849" w:type="dxa"/>
            <w:vAlign w:val="center"/>
          </w:tcPr>
          <w:p w14:paraId="5620D688" w14:textId="358769FB" w:rsidR="006E3647" w:rsidRPr="00D071E5" w:rsidRDefault="006E3647" w:rsidP="006E3647">
            <w:pPr>
              <w:widowControl w:val="0"/>
              <w:jc w:val="center"/>
              <w:rPr>
                <w:rFonts w:ascii="GHEA Grapalat" w:hAnsi="GHEA Grapalat"/>
                <w:sz w:val="16"/>
                <w:szCs w:val="16"/>
              </w:rPr>
            </w:pPr>
          </w:p>
        </w:tc>
        <w:tc>
          <w:tcPr>
            <w:tcW w:w="962" w:type="dxa"/>
            <w:vAlign w:val="center"/>
          </w:tcPr>
          <w:p w14:paraId="44D2F2BA" w14:textId="10A56E5C" w:rsidR="006E3647" w:rsidRPr="00D071E5" w:rsidRDefault="006E3647" w:rsidP="006E3647">
            <w:pPr>
              <w:widowControl w:val="0"/>
              <w:jc w:val="center"/>
              <w:rPr>
                <w:rFonts w:ascii="GHEA Grapalat" w:hAnsi="GHEA Grapalat"/>
                <w:sz w:val="16"/>
                <w:szCs w:val="16"/>
              </w:rPr>
            </w:pPr>
          </w:p>
        </w:tc>
        <w:tc>
          <w:tcPr>
            <w:tcW w:w="851" w:type="dxa"/>
            <w:vAlign w:val="center"/>
          </w:tcPr>
          <w:p w14:paraId="6BB6A2CF" w14:textId="379CACFE" w:rsidR="006E3647" w:rsidRPr="00443D81" w:rsidRDefault="006E3647" w:rsidP="006E3647">
            <w:pPr>
              <w:widowControl w:val="0"/>
              <w:jc w:val="center"/>
              <w:rPr>
                <w:rFonts w:ascii="GHEA Grapalat" w:hAnsi="GHEA Grapalat"/>
                <w:sz w:val="16"/>
                <w:szCs w:val="16"/>
              </w:rPr>
            </w:pPr>
          </w:p>
        </w:tc>
        <w:tc>
          <w:tcPr>
            <w:tcW w:w="789" w:type="dxa"/>
            <w:vAlign w:val="center"/>
          </w:tcPr>
          <w:p w14:paraId="5890C5DA" w14:textId="4E15DBC3" w:rsidR="006E3647" w:rsidRPr="005B23C5" w:rsidRDefault="006E3647" w:rsidP="006E3647">
            <w:pPr>
              <w:widowControl w:val="0"/>
              <w:jc w:val="center"/>
              <w:rPr>
                <w:rFonts w:ascii="GHEA Grapalat" w:hAnsi="GHEA Grapalat"/>
                <w:sz w:val="16"/>
                <w:szCs w:val="16"/>
              </w:rPr>
            </w:pPr>
          </w:p>
        </w:tc>
      </w:tr>
      <w:tr w:rsidR="006E3647" w:rsidRPr="00D071E5" w14:paraId="73FCD33C" w14:textId="77777777" w:rsidTr="009E7502">
        <w:trPr>
          <w:trHeight w:val="404"/>
          <w:jc w:val="center"/>
        </w:trPr>
        <w:tc>
          <w:tcPr>
            <w:tcW w:w="1695" w:type="dxa"/>
            <w:vAlign w:val="center"/>
          </w:tcPr>
          <w:p w14:paraId="3EDB5088" w14:textId="3ABAA78D"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15</w:t>
            </w:r>
          </w:p>
        </w:tc>
        <w:tc>
          <w:tcPr>
            <w:tcW w:w="2051" w:type="dxa"/>
            <w:vAlign w:val="center"/>
          </w:tcPr>
          <w:p w14:paraId="7EAD5522" w14:textId="75A82285"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15331154</w:t>
            </w:r>
          </w:p>
        </w:tc>
        <w:tc>
          <w:tcPr>
            <w:tcW w:w="1685" w:type="dxa"/>
            <w:vAlign w:val="center"/>
          </w:tcPr>
          <w:p w14:paraId="5AA7F07C" w14:textId="0A58D427" w:rsidR="006E3647" w:rsidRPr="002B4556" w:rsidRDefault="006E3647" w:rsidP="006E3647">
            <w:pPr>
              <w:widowControl w:val="0"/>
              <w:jc w:val="center"/>
            </w:pPr>
            <w:r w:rsidRPr="00875F92">
              <w:rPr>
                <w:rFonts w:ascii="GHEA Grapalat" w:hAnsi="GHEA Grapalat"/>
                <w:sz w:val="16"/>
                <w:szCs w:val="16"/>
              </w:rPr>
              <w:t>Горох</w:t>
            </w:r>
          </w:p>
        </w:tc>
        <w:tc>
          <w:tcPr>
            <w:tcW w:w="960" w:type="dxa"/>
            <w:vAlign w:val="center"/>
          </w:tcPr>
          <w:p w14:paraId="77C1BE0E" w14:textId="5991DEFD" w:rsidR="006E3647" w:rsidRPr="00D071E5" w:rsidRDefault="006E3647" w:rsidP="006E3647">
            <w:pPr>
              <w:widowControl w:val="0"/>
              <w:jc w:val="center"/>
              <w:rPr>
                <w:rFonts w:ascii="GHEA Grapalat" w:hAnsi="GHEA Grapalat"/>
                <w:sz w:val="16"/>
                <w:szCs w:val="16"/>
              </w:rPr>
            </w:pPr>
          </w:p>
        </w:tc>
        <w:tc>
          <w:tcPr>
            <w:tcW w:w="979" w:type="dxa"/>
            <w:vAlign w:val="center"/>
          </w:tcPr>
          <w:p w14:paraId="5EA50656" w14:textId="3F41C791" w:rsidR="006E3647" w:rsidRPr="00D071E5" w:rsidRDefault="006E3647" w:rsidP="006E3647">
            <w:pPr>
              <w:widowControl w:val="0"/>
              <w:jc w:val="center"/>
              <w:rPr>
                <w:rFonts w:ascii="GHEA Grapalat" w:hAnsi="GHEA Grapalat"/>
                <w:sz w:val="16"/>
                <w:szCs w:val="16"/>
              </w:rPr>
            </w:pPr>
          </w:p>
        </w:tc>
        <w:tc>
          <w:tcPr>
            <w:tcW w:w="692" w:type="dxa"/>
            <w:vAlign w:val="center"/>
          </w:tcPr>
          <w:p w14:paraId="7BF0F6C4" w14:textId="1911143B" w:rsidR="006E3647" w:rsidRPr="00D071E5" w:rsidRDefault="006E3647" w:rsidP="006E3647">
            <w:pPr>
              <w:widowControl w:val="0"/>
              <w:jc w:val="center"/>
              <w:rPr>
                <w:rFonts w:ascii="GHEA Grapalat" w:hAnsi="GHEA Grapalat"/>
                <w:sz w:val="16"/>
                <w:szCs w:val="16"/>
              </w:rPr>
            </w:pPr>
          </w:p>
        </w:tc>
        <w:tc>
          <w:tcPr>
            <w:tcW w:w="837" w:type="dxa"/>
            <w:vAlign w:val="center"/>
          </w:tcPr>
          <w:p w14:paraId="6637C220" w14:textId="2D43B204" w:rsidR="006E3647" w:rsidRPr="00D071E5" w:rsidRDefault="006E3647" w:rsidP="006E3647">
            <w:pPr>
              <w:widowControl w:val="0"/>
              <w:jc w:val="center"/>
              <w:rPr>
                <w:rFonts w:ascii="GHEA Grapalat" w:hAnsi="GHEA Grapalat"/>
                <w:sz w:val="16"/>
                <w:szCs w:val="16"/>
              </w:rPr>
            </w:pPr>
          </w:p>
        </w:tc>
        <w:tc>
          <w:tcPr>
            <w:tcW w:w="535" w:type="dxa"/>
            <w:vAlign w:val="center"/>
          </w:tcPr>
          <w:p w14:paraId="041F2876" w14:textId="37B170DD" w:rsidR="006E3647" w:rsidRPr="00D071E5" w:rsidRDefault="006E3647" w:rsidP="006E3647">
            <w:pPr>
              <w:widowControl w:val="0"/>
              <w:jc w:val="center"/>
              <w:rPr>
                <w:rFonts w:ascii="GHEA Grapalat" w:hAnsi="GHEA Grapalat"/>
                <w:sz w:val="16"/>
                <w:szCs w:val="16"/>
              </w:rPr>
            </w:pPr>
          </w:p>
        </w:tc>
        <w:tc>
          <w:tcPr>
            <w:tcW w:w="606" w:type="dxa"/>
            <w:vAlign w:val="center"/>
          </w:tcPr>
          <w:p w14:paraId="3A5FDA62"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0A49BF31"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4A386942"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712AD421" w14:textId="3640CE54" w:rsidR="006E3647" w:rsidRPr="00D071E5" w:rsidRDefault="006E3647" w:rsidP="006E3647">
            <w:pPr>
              <w:widowControl w:val="0"/>
              <w:jc w:val="center"/>
              <w:rPr>
                <w:rFonts w:ascii="GHEA Grapalat" w:hAnsi="GHEA Grapalat"/>
                <w:sz w:val="16"/>
                <w:szCs w:val="16"/>
              </w:rPr>
            </w:pPr>
          </w:p>
        </w:tc>
        <w:tc>
          <w:tcPr>
            <w:tcW w:w="849" w:type="dxa"/>
            <w:vAlign w:val="center"/>
          </w:tcPr>
          <w:p w14:paraId="1318D6F3" w14:textId="3AED2212" w:rsidR="006E3647" w:rsidRPr="00D071E5" w:rsidRDefault="006E3647" w:rsidP="006E3647">
            <w:pPr>
              <w:widowControl w:val="0"/>
              <w:jc w:val="center"/>
              <w:rPr>
                <w:rFonts w:ascii="GHEA Grapalat" w:hAnsi="GHEA Grapalat"/>
                <w:sz w:val="16"/>
                <w:szCs w:val="16"/>
              </w:rPr>
            </w:pPr>
          </w:p>
        </w:tc>
        <w:tc>
          <w:tcPr>
            <w:tcW w:w="962" w:type="dxa"/>
            <w:vAlign w:val="center"/>
          </w:tcPr>
          <w:p w14:paraId="3AFADD8D" w14:textId="1E1F8990" w:rsidR="006E3647" w:rsidRPr="00D071E5" w:rsidRDefault="006E3647" w:rsidP="006E3647">
            <w:pPr>
              <w:widowControl w:val="0"/>
              <w:jc w:val="center"/>
              <w:rPr>
                <w:rFonts w:ascii="GHEA Grapalat" w:hAnsi="GHEA Grapalat"/>
                <w:sz w:val="16"/>
                <w:szCs w:val="16"/>
              </w:rPr>
            </w:pPr>
          </w:p>
        </w:tc>
        <w:tc>
          <w:tcPr>
            <w:tcW w:w="851" w:type="dxa"/>
            <w:vAlign w:val="center"/>
          </w:tcPr>
          <w:p w14:paraId="451249AE" w14:textId="26AEE1F7" w:rsidR="006E3647" w:rsidRPr="00443D81" w:rsidRDefault="006E3647" w:rsidP="006E3647">
            <w:pPr>
              <w:widowControl w:val="0"/>
              <w:jc w:val="center"/>
              <w:rPr>
                <w:rFonts w:ascii="GHEA Grapalat" w:hAnsi="GHEA Grapalat"/>
                <w:sz w:val="16"/>
                <w:szCs w:val="16"/>
              </w:rPr>
            </w:pPr>
          </w:p>
        </w:tc>
        <w:tc>
          <w:tcPr>
            <w:tcW w:w="789" w:type="dxa"/>
            <w:vAlign w:val="center"/>
          </w:tcPr>
          <w:p w14:paraId="69A181C8" w14:textId="51E05878" w:rsidR="006E3647" w:rsidRPr="005B23C5" w:rsidRDefault="006E3647" w:rsidP="006E3647">
            <w:pPr>
              <w:widowControl w:val="0"/>
              <w:jc w:val="center"/>
              <w:rPr>
                <w:rFonts w:ascii="GHEA Grapalat" w:hAnsi="GHEA Grapalat"/>
                <w:sz w:val="16"/>
                <w:szCs w:val="16"/>
              </w:rPr>
            </w:pPr>
          </w:p>
        </w:tc>
      </w:tr>
      <w:tr w:rsidR="006E3647" w:rsidRPr="00D071E5" w14:paraId="2BB210C6" w14:textId="77777777" w:rsidTr="009E7502">
        <w:trPr>
          <w:trHeight w:val="404"/>
          <w:jc w:val="center"/>
        </w:trPr>
        <w:tc>
          <w:tcPr>
            <w:tcW w:w="1695" w:type="dxa"/>
            <w:vAlign w:val="center"/>
          </w:tcPr>
          <w:p w14:paraId="22B6ED1E" w14:textId="25BA96C7"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16</w:t>
            </w:r>
          </w:p>
        </w:tc>
        <w:tc>
          <w:tcPr>
            <w:tcW w:w="2051" w:type="dxa"/>
            <w:vAlign w:val="center"/>
          </w:tcPr>
          <w:p w14:paraId="5EB35916" w14:textId="3A739D76"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15331153</w:t>
            </w:r>
          </w:p>
        </w:tc>
        <w:tc>
          <w:tcPr>
            <w:tcW w:w="1685" w:type="dxa"/>
            <w:vAlign w:val="center"/>
          </w:tcPr>
          <w:p w14:paraId="216D7BE2" w14:textId="0CCF823C" w:rsidR="006E3647" w:rsidRPr="002B4556" w:rsidRDefault="006E3647" w:rsidP="006E3647">
            <w:pPr>
              <w:widowControl w:val="0"/>
              <w:jc w:val="center"/>
            </w:pPr>
            <w:r w:rsidRPr="00875F92">
              <w:rPr>
                <w:rFonts w:ascii="GHEA Grapalat" w:hAnsi="GHEA Grapalat"/>
                <w:sz w:val="16"/>
                <w:szCs w:val="16"/>
              </w:rPr>
              <w:t>Чечевица</w:t>
            </w:r>
          </w:p>
        </w:tc>
        <w:tc>
          <w:tcPr>
            <w:tcW w:w="960" w:type="dxa"/>
            <w:vAlign w:val="center"/>
          </w:tcPr>
          <w:p w14:paraId="00364D3F" w14:textId="62AFDB0E" w:rsidR="006E3647" w:rsidRPr="00D071E5" w:rsidRDefault="006E3647" w:rsidP="006E3647">
            <w:pPr>
              <w:widowControl w:val="0"/>
              <w:jc w:val="center"/>
              <w:rPr>
                <w:rFonts w:ascii="GHEA Grapalat" w:hAnsi="GHEA Grapalat"/>
                <w:sz w:val="16"/>
                <w:szCs w:val="16"/>
              </w:rPr>
            </w:pPr>
          </w:p>
        </w:tc>
        <w:tc>
          <w:tcPr>
            <w:tcW w:w="979" w:type="dxa"/>
            <w:vAlign w:val="center"/>
          </w:tcPr>
          <w:p w14:paraId="3E3E0995" w14:textId="5E78FDDC" w:rsidR="006E3647" w:rsidRPr="00D071E5" w:rsidRDefault="006E3647" w:rsidP="006E3647">
            <w:pPr>
              <w:widowControl w:val="0"/>
              <w:jc w:val="center"/>
              <w:rPr>
                <w:rFonts w:ascii="GHEA Grapalat" w:hAnsi="GHEA Grapalat"/>
                <w:sz w:val="16"/>
                <w:szCs w:val="16"/>
              </w:rPr>
            </w:pPr>
          </w:p>
        </w:tc>
        <w:tc>
          <w:tcPr>
            <w:tcW w:w="692" w:type="dxa"/>
            <w:vAlign w:val="center"/>
          </w:tcPr>
          <w:p w14:paraId="6D026C99" w14:textId="557401E1" w:rsidR="006E3647" w:rsidRPr="00D071E5" w:rsidRDefault="006E3647" w:rsidP="006E3647">
            <w:pPr>
              <w:widowControl w:val="0"/>
              <w:jc w:val="center"/>
              <w:rPr>
                <w:rFonts w:ascii="GHEA Grapalat" w:hAnsi="GHEA Grapalat"/>
                <w:sz w:val="16"/>
                <w:szCs w:val="16"/>
              </w:rPr>
            </w:pPr>
          </w:p>
        </w:tc>
        <w:tc>
          <w:tcPr>
            <w:tcW w:w="837" w:type="dxa"/>
            <w:vAlign w:val="center"/>
          </w:tcPr>
          <w:p w14:paraId="110D1F26" w14:textId="5F5B87C2" w:rsidR="006E3647" w:rsidRPr="00D071E5" w:rsidRDefault="006E3647" w:rsidP="006E3647">
            <w:pPr>
              <w:widowControl w:val="0"/>
              <w:jc w:val="center"/>
              <w:rPr>
                <w:rFonts w:ascii="GHEA Grapalat" w:hAnsi="GHEA Grapalat"/>
                <w:sz w:val="16"/>
                <w:szCs w:val="16"/>
              </w:rPr>
            </w:pPr>
          </w:p>
        </w:tc>
        <w:tc>
          <w:tcPr>
            <w:tcW w:w="535" w:type="dxa"/>
            <w:vAlign w:val="center"/>
          </w:tcPr>
          <w:p w14:paraId="3F70A822" w14:textId="2EF09A48" w:rsidR="006E3647" w:rsidRPr="00D071E5" w:rsidRDefault="006E3647" w:rsidP="006E3647">
            <w:pPr>
              <w:widowControl w:val="0"/>
              <w:jc w:val="center"/>
              <w:rPr>
                <w:rFonts w:ascii="GHEA Grapalat" w:hAnsi="GHEA Grapalat"/>
                <w:sz w:val="16"/>
                <w:szCs w:val="16"/>
              </w:rPr>
            </w:pPr>
          </w:p>
        </w:tc>
        <w:tc>
          <w:tcPr>
            <w:tcW w:w="606" w:type="dxa"/>
            <w:vAlign w:val="center"/>
          </w:tcPr>
          <w:p w14:paraId="5FEEE416"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6AB1019F"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2398249A"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1EC0FABE" w14:textId="2F5493D7" w:rsidR="006E3647" w:rsidRPr="00D071E5" w:rsidRDefault="006E3647" w:rsidP="006E3647">
            <w:pPr>
              <w:widowControl w:val="0"/>
              <w:jc w:val="center"/>
              <w:rPr>
                <w:rFonts w:ascii="GHEA Grapalat" w:hAnsi="GHEA Grapalat"/>
                <w:sz w:val="16"/>
                <w:szCs w:val="16"/>
              </w:rPr>
            </w:pPr>
          </w:p>
        </w:tc>
        <w:tc>
          <w:tcPr>
            <w:tcW w:w="849" w:type="dxa"/>
            <w:vAlign w:val="center"/>
          </w:tcPr>
          <w:p w14:paraId="6C6019D8" w14:textId="4CF35D71" w:rsidR="006E3647" w:rsidRPr="00D071E5" w:rsidRDefault="006E3647" w:rsidP="006E3647">
            <w:pPr>
              <w:widowControl w:val="0"/>
              <w:jc w:val="center"/>
              <w:rPr>
                <w:rFonts w:ascii="GHEA Grapalat" w:hAnsi="GHEA Grapalat"/>
                <w:sz w:val="16"/>
                <w:szCs w:val="16"/>
              </w:rPr>
            </w:pPr>
          </w:p>
        </w:tc>
        <w:tc>
          <w:tcPr>
            <w:tcW w:w="962" w:type="dxa"/>
            <w:vAlign w:val="center"/>
          </w:tcPr>
          <w:p w14:paraId="3DCC76F8" w14:textId="64AFF268" w:rsidR="006E3647" w:rsidRPr="00D071E5" w:rsidRDefault="006E3647" w:rsidP="006E3647">
            <w:pPr>
              <w:widowControl w:val="0"/>
              <w:jc w:val="center"/>
              <w:rPr>
                <w:rFonts w:ascii="GHEA Grapalat" w:hAnsi="GHEA Grapalat"/>
                <w:sz w:val="16"/>
                <w:szCs w:val="16"/>
              </w:rPr>
            </w:pPr>
          </w:p>
        </w:tc>
        <w:tc>
          <w:tcPr>
            <w:tcW w:w="851" w:type="dxa"/>
            <w:vAlign w:val="center"/>
          </w:tcPr>
          <w:p w14:paraId="67FCD98A" w14:textId="59F34521" w:rsidR="006E3647" w:rsidRPr="00443D81" w:rsidRDefault="006E3647" w:rsidP="006E3647">
            <w:pPr>
              <w:widowControl w:val="0"/>
              <w:jc w:val="center"/>
              <w:rPr>
                <w:rFonts w:ascii="GHEA Grapalat" w:hAnsi="GHEA Grapalat"/>
                <w:sz w:val="16"/>
                <w:szCs w:val="16"/>
              </w:rPr>
            </w:pPr>
          </w:p>
        </w:tc>
        <w:tc>
          <w:tcPr>
            <w:tcW w:w="789" w:type="dxa"/>
            <w:vAlign w:val="center"/>
          </w:tcPr>
          <w:p w14:paraId="6A326DFA" w14:textId="6F38326C" w:rsidR="006E3647" w:rsidRPr="005B23C5" w:rsidRDefault="006E3647" w:rsidP="006E3647">
            <w:pPr>
              <w:widowControl w:val="0"/>
              <w:jc w:val="center"/>
              <w:rPr>
                <w:rFonts w:ascii="GHEA Grapalat" w:hAnsi="GHEA Grapalat"/>
                <w:sz w:val="16"/>
                <w:szCs w:val="16"/>
              </w:rPr>
            </w:pPr>
          </w:p>
        </w:tc>
      </w:tr>
      <w:tr w:rsidR="006E3647" w:rsidRPr="00D071E5" w14:paraId="139C285B" w14:textId="77777777" w:rsidTr="009E7502">
        <w:trPr>
          <w:trHeight w:val="404"/>
          <w:jc w:val="center"/>
        </w:trPr>
        <w:tc>
          <w:tcPr>
            <w:tcW w:w="1695" w:type="dxa"/>
            <w:vAlign w:val="center"/>
          </w:tcPr>
          <w:p w14:paraId="4FF17551" w14:textId="02371FDF"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17</w:t>
            </w:r>
          </w:p>
        </w:tc>
        <w:tc>
          <w:tcPr>
            <w:tcW w:w="2051" w:type="dxa"/>
            <w:vAlign w:val="center"/>
          </w:tcPr>
          <w:p w14:paraId="7D2E9663" w14:textId="5C72A8B7"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15541200</w:t>
            </w:r>
          </w:p>
        </w:tc>
        <w:tc>
          <w:tcPr>
            <w:tcW w:w="1685" w:type="dxa"/>
            <w:vAlign w:val="center"/>
          </w:tcPr>
          <w:p w14:paraId="7F4C5EBA" w14:textId="0FC3F5C4" w:rsidR="006E3647" w:rsidRPr="002B4556" w:rsidRDefault="006E3647" w:rsidP="006E3647">
            <w:pPr>
              <w:widowControl w:val="0"/>
              <w:jc w:val="center"/>
            </w:pPr>
            <w:r w:rsidRPr="00875F92">
              <w:rPr>
                <w:rFonts w:ascii="GHEA Grapalat" w:hAnsi="GHEA Grapalat"/>
                <w:sz w:val="16"/>
                <w:szCs w:val="16"/>
              </w:rPr>
              <w:t>Сыр</w:t>
            </w:r>
          </w:p>
        </w:tc>
        <w:tc>
          <w:tcPr>
            <w:tcW w:w="960" w:type="dxa"/>
            <w:vAlign w:val="center"/>
          </w:tcPr>
          <w:p w14:paraId="2FDB150F" w14:textId="39F937DC" w:rsidR="006E3647" w:rsidRPr="00D071E5" w:rsidRDefault="006E3647" w:rsidP="006E3647">
            <w:pPr>
              <w:widowControl w:val="0"/>
              <w:jc w:val="center"/>
              <w:rPr>
                <w:rFonts w:ascii="GHEA Grapalat" w:hAnsi="GHEA Grapalat"/>
                <w:sz w:val="16"/>
                <w:szCs w:val="16"/>
              </w:rPr>
            </w:pPr>
          </w:p>
        </w:tc>
        <w:tc>
          <w:tcPr>
            <w:tcW w:w="979" w:type="dxa"/>
            <w:vAlign w:val="center"/>
          </w:tcPr>
          <w:p w14:paraId="02C3B44C" w14:textId="1EE7B436" w:rsidR="006E3647" w:rsidRPr="00D071E5" w:rsidRDefault="006E3647" w:rsidP="006E3647">
            <w:pPr>
              <w:widowControl w:val="0"/>
              <w:jc w:val="center"/>
              <w:rPr>
                <w:rFonts w:ascii="GHEA Grapalat" w:hAnsi="GHEA Grapalat"/>
                <w:sz w:val="16"/>
                <w:szCs w:val="16"/>
              </w:rPr>
            </w:pPr>
          </w:p>
        </w:tc>
        <w:tc>
          <w:tcPr>
            <w:tcW w:w="692" w:type="dxa"/>
            <w:vAlign w:val="center"/>
          </w:tcPr>
          <w:p w14:paraId="28E884E7" w14:textId="109AD4F0" w:rsidR="006E3647" w:rsidRPr="00D071E5" w:rsidRDefault="006E3647" w:rsidP="006E3647">
            <w:pPr>
              <w:widowControl w:val="0"/>
              <w:jc w:val="center"/>
              <w:rPr>
                <w:rFonts w:ascii="GHEA Grapalat" w:hAnsi="GHEA Grapalat"/>
                <w:sz w:val="16"/>
                <w:szCs w:val="16"/>
              </w:rPr>
            </w:pPr>
          </w:p>
        </w:tc>
        <w:tc>
          <w:tcPr>
            <w:tcW w:w="837" w:type="dxa"/>
            <w:vAlign w:val="center"/>
          </w:tcPr>
          <w:p w14:paraId="7B3F5BB9" w14:textId="2DB840CD" w:rsidR="006E3647" w:rsidRPr="00D071E5" w:rsidRDefault="006E3647" w:rsidP="006E3647">
            <w:pPr>
              <w:widowControl w:val="0"/>
              <w:jc w:val="center"/>
              <w:rPr>
                <w:rFonts w:ascii="GHEA Grapalat" w:hAnsi="GHEA Grapalat"/>
                <w:sz w:val="16"/>
                <w:szCs w:val="16"/>
              </w:rPr>
            </w:pPr>
          </w:p>
        </w:tc>
        <w:tc>
          <w:tcPr>
            <w:tcW w:w="535" w:type="dxa"/>
            <w:vAlign w:val="center"/>
          </w:tcPr>
          <w:p w14:paraId="48AEB5D4" w14:textId="5DB96DDB" w:rsidR="006E3647" w:rsidRPr="00D071E5" w:rsidRDefault="006E3647" w:rsidP="006E3647">
            <w:pPr>
              <w:widowControl w:val="0"/>
              <w:jc w:val="center"/>
              <w:rPr>
                <w:rFonts w:ascii="GHEA Grapalat" w:hAnsi="GHEA Grapalat"/>
                <w:sz w:val="16"/>
                <w:szCs w:val="16"/>
              </w:rPr>
            </w:pPr>
          </w:p>
        </w:tc>
        <w:tc>
          <w:tcPr>
            <w:tcW w:w="606" w:type="dxa"/>
            <w:vAlign w:val="center"/>
          </w:tcPr>
          <w:p w14:paraId="718255F6"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3028B74E"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250CE568"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7AC997DA" w14:textId="312B0065" w:rsidR="006E3647" w:rsidRPr="00D071E5" w:rsidRDefault="006E3647" w:rsidP="006E3647">
            <w:pPr>
              <w:widowControl w:val="0"/>
              <w:jc w:val="center"/>
              <w:rPr>
                <w:rFonts w:ascii="GHEA Grapalat" w:hAnsi="GHEA Grapalat"/>
                <w:sz w:val="16"/>
                <w:szCs w:val="16"/>
              </w:rPr>
            </w:pPr>
          </w:p>
        </w:tc>
        <w:tc>
          <w:tcPr>
            <w:tcW w:w="849" w:type="dxa"/>
            <w:vAlign w:val="center"/>
          </w:tcPr>
          <w:p w14:paraId="22D37491" w14:textId="05E80596" w:rsidR="006E3647" w:rsidRPr="00D071E5" w:rsidRDefault="006E3647" w:rsidP="006E3647">
            <w:pPr>
              <w:widowControl w:val="0"/>
              <w:jc w:val="center"/>
              <w:rPr>
                <w:rFonts w:ascii="GHEA Grapalat" w:hAnsi="GHEA Grapalat"/>
                <w:sz w:val="16"/>
                <w:szCs w:val="16"/>
              </w:rPr>
            </w:pPr>
          </w:p>
        </w:tc>
        <w:tc>
          <w:tcPr>
            <w:tcW w:w="962" w:type="dxa"/>
            <w:vAlign w:val="center"/>
          </w:tcPr>
          <w:p w14:paraId="252BA795" w14:textId="197A5A54" w:rsidR="006E3647" w:rsidRPr="00D071E5" w:rsidRDefault="006E3647" w:rsidP="006E3647">
            <w:pPr>
              <w:widowControl w:val="0"/>
              <w:jc w:val="center"/>
              <w:rPr>
                <w:rFonts w:ascii="GHEA Grapalat" w:hAnsi="GHEA Grapalat"/>
                <w:sz w:val="16"/>
                <w:szCs w:val="16"/>
              </w:rPr>
            </w:pPr>
          </w:p>
        </w:tc>
        <w:tc>
          <w:tcPr>
            <w:tcW w:w="851" w:type="dxa"/>
            <w:vAlign w:val="center"/>
          </w:tcPr>
          <w:p w14:paraId="16C8CEDB" w14:textId="6F332E0B" w:rsidR="006E3647" w:rsidRPr="00443D81" w:rsidRDefault="006E3647" w:rsidP="006E3647">
            <w:pPr>
              <w:widowControl w:val="0"/>
              <w:jc w:val="center"/>
              <w:rPr>
                <w:rFonts w:ascii="GHEA Grapalat" w:hAnsi="GHEA Grapalat"/>
                <w:sz w:val="16"/>
                <w:szCs w:val="16"/>
              </w:rPr>
            </w:pPr>
          </w:p>
        </w:tc>
        <w:tc>
          <w:tcPr>
            <w:tcW w:w="789" w:type="dxa"/>
            <w:vAlign w:val="center"/>
          </w:tcPr>
          <w:p w14:paraId="30B4653A" w14:textId="5AB86623" w:rsidR="006E3647" w:rsidRPr="005B23C5" w:rsidRDefault="006E3647" w:rsidP="006E3647">
            <w:pPr>
              <w:widowControl w:val="0"/>
              <w:jc w:val="center"/>
              <w:rPr>
                <w:rFonts w:ascii="GHEA Grapalat" w:hAnsi="GHEA Grapalat"/>
                <w:sz w:val="16"/>
                <w:szCs w:val="16"/>
              </w:rPr>
            </w:pPr>
          </w:p>
        </w:tc>
      </w:tr>
      <w:tr w:rsidR="006E3647" w:rsidRPr="00D071E5" w14:paraId="08968570" w14:textId="77777777" w:rsidTr="009E7502">
        <w:trPr>
          <w:trHeight w:val="404"/>
          <w:jc w:val="center"/>
        </w:trPr>
        <w:tc>
          <w:tcPr>
            <w:tcW w:w="1695" w:type="dxa"/>
            <w:vAlign w:val="center"/>
          </w:tcPr>
          <w:p w14:paraId="3A1F8218" w14:textId="17CE5DBE" w:rsidR="006E3647" w:rsidRDefault="006E3647" w:rsidP="006E3647">
            <w:pPr>
              <w:widowControl w:val="0"/>
              <w:jc w:val="center"/>
              <w:rPr>
                <w:rFonts w:ascii="GHEA Grapalat" w:hAnsi="GHEA Grapalat"/>
                <w:sz w:val="16"/>
                <w:szCs w:val="16"/>
                <w:lang w:val="en-US"/>
              </w:rPr>
            </w:pPr>
            <w:r>
              <w:rPr>
                <w:rFonts w:ascii="GHEA Grapalat" w:hAnsi="GHEA Grapalat"/>
                <w:sz w:val="16"/>
                <w:szCs w:val="16"/>
                <w:lang w:val="en-US"/>
              </w:rPr>
              <w:t>18</w:t>
            </w:r>
          </w:p>
        </w:tc>
        <w:tc>
          <w:tcPr>
            <w:tcW w:w="2051" w:type="dxa"/>
            <w:vAlign w:val="center"/>
          </w:tcPr>
          <w:p w14:paraId="65CEB4F3" w14:textId="07D6154C"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15551600</w:t>
            </w:r>
          </w:p>
        </w:tc>
        <w:tc>
          <w:tcPr>
            <w:tcW w:w="1685" w:type="dxa"/>
            <w:vAlign w:val="center"/>
          </w:tcPr>
          <w:p w14:paraId="4600AD23" w14:textId="6BB81BFE" w:rsidR="006E3647" w:rsidRPr="002B4556" w:rsidRDefault="006E3647" w:rsidP="006E3647">
            <w:pPr>
              <w:widowControl w:val="0"/>
              <w:jc w:val="center"/>
            </w:pPr>
            <w:r w:rsidRPr="00875F92">
              <w:rPr>
                <w:rFonts w:ascii="GHEA Grapalat" w:hAnsi="GHEA Grapalat"/>
                <w:sz w:val="16"/>
                <w:szCs w:val="16"/>
              </w:rPr>
              <w:t>Йогурт</w:t>
            </w:r>
          </w:p>
        </w:tc>
        <w:tc>
          <w:tcPr>
            <w:tcW w:w="960" w:type="dxa"/>
            <w:vAlign w:val="center"/>
          </w:tcPr>
          <w:p w14:paraId="22FEEFE8" w14:textId="235FF3BD" w:rsidR="006E3647" w:rsidRPr="00D071E5" w:rsidRDefault="006E3647" w:rsidP="006E3647">
            <w:pPr>
              <w:widowControl w:val="0"/>
              <w:jc w:val="center"/>
              <w:rPr>
                <w:rFonts w:ascii="GHEA Grapalat" w:hAnsi="GHEA Grapalat"/>
                <w:sz w:val="16"/>
                <w:szCs w:val="16"/>
              </w:rPr>
            </w:pPr>
          </w:p>
        </w:tc>
        <w:tc>
          <w:tcPr>
            <w:tcW w:w="979" w:type="dxa"/>
            <w:vAlign w:val="center"/>
          </w:tcPr>
          <w:p w14:paraId="2946691B" w14:textId="38AEC247" w:rsidR="006E3647" w:rsidRPr="00D071E5" w:rsidRDefault="006E3647" w:rsidP="006E3647">
            <w:pPr>
              <w:widowControl w:val="0"/>
              <w:jc w:val="center"/>
              <w:rPr>
                <w:rFonts w:ascii="GHEA Grapalat" w:hAnsi="GHEA Grapalat"/>
                <w:sz w:val="16"/>
                <w:szCs w:val="16"/>
              </w:rPr>
            </w:pPr>
          </w:p>
        </w:tc>
        <w:tc>
          <w:tcPr>
            <w:tcW w:w="692" w:type="dxa"/>
            <w:vAlign w:val="center"/>
          </w:tcPr>
          <w:p w14:paraId="0D3AF1C6" w14:textId="6D38D776" w:rsidR="006E3647" w:rsidRPr="00D071E5" w:rsidRDefault="006E3647" w:rsidP="006E3647">
            <w:pPr>
              <w:widowControl w:val="0"/>
              <w:jc w:val="center"/>
              <w:rPr>
                <w:rFonts w:ascii="GHEA Grapalat" w:hAnsi="GHEA Grapalat"/>
                <w:sz w:val="16"/>
                <w:szCs w:val="16"/>
              </w:rPr>
            </w:pPr>
          </w:p>
        </w:tc>
        <w:tc>
          <w:tcPr>
            <w:tcW w:w="837" w:type="dxa"/>
            <w:vAlign w:val="center"/>
          </w:tcPr>
          <w:p w14:paraId="2959FEEA" w14:textId="177E8ECC" w:rsidR="006E3647" w:rsidRPr="00D071E5" w:rsidRDefault="006E3647" w:rsidP="006E3647">
            <w:pPr>
              <w:widowControl w:val="0"/>
              <w:jc w:val="center"/>
              <w:rPr>
                <w:rFonts w:ascii="GHEA Grapalat" w:hAnsi="GHEA Grapalat"/>
                <w:sz w:val="16"/>
                <w:szCs w:val="16"/>
              </w:rPr>
            </w:pPr>
          </w:p>
        </w:tc>
        <w:tc>
          <w:tcPr>
            <w:tcW w:w="535" w:type="dxa"/>
            <w:vAlign w:val="center"/>
          </w:tcPr>
          <w:p w14:paraId="7C952382" w14:textId="5355A3ED" w:rsidR="006E3647" w:rsidRPr="00D071E5" w:rsidRDefault="006E3647" w:rsidP="006E3647">
            <w:pPr>
              <w:widowControl w:val="0"/>
              <w:jc w:val="center"/>
              <w:rPr>
                <w:rFonts w:ascii="GHEA Grapalat" w:hAnsi="GHEA Grapalat"/>
                <w:sz w:val="16"/>
                <w:szCs w:val="16"/>
              </w:rPr>
            </w:pPr>
          </w:p>
        </w:tc>
        <w:tc>
          <w:tcPr>
            <w:tcW w:w="606" w:type="dxa"/>
            <w:vAlign w:val="center"/>
          </w:tcPr>
          <w:p w14:paraId="00801D87"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4DF97BB7"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770BF3BE"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2092CAA5" w14:textId="1991F7B2" w:rsidR="006E3647" w:rsidRPr="00D071E5" w:rsidRDefault="006E3647" w:rsidP="006E3647">
            <w:pPr>
              <w:widowControl w:val="0"/>
              <w:jc w:val="center"/>
              <w:rPr>
                <w:rFonts w:ascii="GHEA Grapalat" w:hAnsi="GHEA Grapalat"/>
                <w:sz w:val="16"/>
                <w:szCs w:val="16"/>
              </w:rPr>
            </w:pPr>
          </w:p>
        </w:tc>
        <w:tc>
          <w:tcPr>
            <w:tcW w:w="849" w:type="dxa"/>
            <w:vAlign w:val="center"/>
          </w:tcPr>
          <w:p w14:paraId="3A74D0EB" w14:textId="29F43B41" w:rsidR="006E3647" w:rsidRPr="00D071E5" w:rsidRDefault="006E3647" w:rsidP="006E3647">
            <w:pPr>
              <w:widowControl w:val="0"/>
              <w:jc w:val="center"/>
              <w:rPr>
                <w:rFonts w:ascii="GHEA Grapalat" w:hAnsi="GHEA Grapalat"/>
                <w:sz w:val="16"/>
                <w:szCs w:val="16"/>
              </w:rPr>
            </w:pPr>
          </w:p>
        </w:tc>
        <w:tc>
          <w:tcPr>
            <w:tcW w:w="962" w:type="dxa"/>
            <w:vAlign w:val="center"/>
          </w:tcPr>
          <w:p w14:paraId="2E7F8AF5" w14:textId="6847EA4B" w:rsidR="006E3647" w:rsidRPr="00D071E5" w:rsidRDefault="006E3647" w:rsidP="006E3647">
            <w:pPr>
              <w:widowControl w:val="0"/>
              <w:jc w:val="center"/>
              <w:rPr>
                <w:rFonts w:ascii="GHEA Grapalat" w:hAnsi="GHEA Grapalat"/>
                <w:sz w:val="16"/>
                <w:szCs w:val="16"/>
              </w:rPr>
            </w:pPr>
          </w:p>
        </w:tc>
        <w:tc>
          <w:tcPr>
            <w:tcW w:w="851" w:type="dxa"/>
            <w:vAlign w:val="center"/>
          </w:tcPr>
          <w:p w14:paraId="6E02ACB2" w14:textId="7115B183" w:rsidR="006E3647" w:rsidRPr="00443D81" w:rsidRDefault="006E3647" w:rsidP="006E3647">
            <w:pPr>
              <w:widowControl w:val="0"/>
              <w:jc w:val="center"/>
              <w:rPr>
                <w:rFonts w:ascii="GHEA Grapalat" w:hAnsi="GHEA Grapalat"/>
                <w:sz w:val="16"/>
                <w:szCs w:val="16"/>
              </w:rPr>
            </w:pPr>
          </w:p>
        </w:tc>
        <w:tc>
          <w:tcPr>
            <w:tcW w:w="789" w:type="dxa"/>
            <w:vAlign w:val="center"/>
          </w:tcPr>
          <w:p w14:paraId="77A824BE" w14:textId="59BADF4F" w:rsidR="006E3647" w:rsidRPr="005B23C5" w:rsidRDefault="006E3647" w:rsidP="006E3647">
            <w:pPr>
              <w:widowControl w:val="0"/>
              <w:jc w:val="center"/>
              <w:rPr>
                <w:rFonts w:ascii="GHEA Grapalat" w:hAnsi="GHEA Grapalat"/>
                <w:sz w:val="16"/>
                <w:szCs w:val="16"/>
              </w:rPr>
            </w:pPr>
          </w:p>
        </w:tc>
      </w:tr>
      <w:tr w:rsidR="006E3647" w:rsidRPr="00D071E5" w14:paraId="47AD4A8F" w14:textId="77777777" w:rsidTr="009E7502">
        <w:trPr>
          <w:trHeight w:val="404"/>
          <w:jc w:val="center"/>
        </w:trPr>
        <w:tc>
          <w:tcPr>
            <w:tcW w:w="1695" w:type="dxa"/>
            <w:vAlign w:val="center"/>
          </w:tcPr>
          <w:p w14:paraId="1011FA9E" w14:textId="62EF108C" w:rsidR="006E3647" w:rsidRDefault="006E3647" w:rsidP="006E3647">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51" w:type="dxa"/>
            <w:vAlign w:val="center"/>
          </w:tcPr>
          <w:p w14:paraId="1CC83F51" w14:textId="685B986F" w:rsidR="006E3647" w:rsidRPr="00936F7A" w:rsidRDefault="006E3647" w:rsidP="006E3647">
            <w:pPr>
              <w:widowControl w:val="0"/>
              <w:jc w:val="center"/>
              <w:rPr>
                <w:rFonts w:ascii="GHEA Grapalat" w:hAnsi="GHEA Grapalat"/>
                <w:color w:val="000000"/>
                <w:sz w:val="18"/>
                <w:szCs w:val="18"/>
                <w:lang w:eastAsia="en-US"/>
              </w:rPr>
            </w:pPr>
            <w:r w:rsidRPr="006E3647">
              <w:rPr>
                <w:rFonts w:ascii="GHEA Grapalat" w:hAnsi="GHEA Grapalat"/>
                <w:sz w:val="16"/>
                <w:szCs w:val="16"/>
              </w:rPr>
              <w:t>15871256</w:t>
            </w:r>
          </w:p>
        </w:tc>
        <w:tc>
          <w:tcPr>
            <w:tcW w:w="1685" w:type="dxa"/>
            <w:vAlign w:val="center"/>
          </w:tcPr>
          <w:p w14:paraId="4931B794" w14:textId="7A2A786E" w:rsidR="006E3647" w:rsidRPr="00875F92" w:rsidRDefault="006E3647" w:rsidP="006E3647">
            <w:pPr>
              <w:widowControl w:val="0"/>
              <w:jc w:val="center"/>
              <w:rPr>
                <w:rFonts w:ascii="GHEA Grapalat" w:hAnsi="GHEA Grapalat"/>
                <w:sz w:val="16"/>
                <w:szCs w:val="16"/>
              </w:rPr>
            </w:pPr>
            <w:r w:rsidRPr="00875F92">
              <w:rPr>
                <w:rFonts w:ascii="GHEA Grapalat" w:hAnsi="GHEA Grapalat"/>
                <w:sz w:val="16"/>
                <w:szCs w:val="16"/>
              </w:rPr>
              <w:t>Красный молотый перец</w:t>
            </w:r>
          </w:p>
        </w:tc>
        <w:tc>
          <w:tcPr>
            <w:tcW w:w="960" w:type="dxa"/>
            <w:vAlign w:val="center"/>
          </w:tcPr>
          <w:p w14:paraId="135C889A" w14:textId="5858CF08" w:rsidR="006E3647" w:rsidRPr="00D071E5" w:rsidRDefault="006E3647" w:rsidP="006E3647">
            <w:pPr>
              <w:widowControl w:val="0"/>
              <w:jc w:val="center"/>
              <w:rPr>
                <w:rFonts w:ascii="GHEA Grapalat" w:hAnsi="GHEA Grapalat"/>
                <w:sz w:val="16"/>
                <w:szCs w:val="16"/>
              </w:rPr>
            </w:pPr>
          </w:p>
        </w:tc>
        <w:tc>
          <w:tcPr>
            <w:tcW w:w="979" w:type="dxa"/>
            <w:vAlign w:val="center"/>
          </w:tcPr>
          <w:p w14:paraId="5FF13BA2" w14:textId="546596D8" w:rsidR="006E3647" w:rsidRPr="00D071E5" w:rsidRDefault="006E3647" w:rsidP="006E3647">
            <w:pPr>
              <w:widowControl w:val="0"/>
              <w:jc w:val="center"/>
              <w:rPr>
                <w:rFonts w:ascii="GHEA Grapalat" w:hAnsi="GHEA Grapalat"/>
                <w:sz w:val="16"/>
                <w:szCs w:val="16"/>
              </w:rPr>
            </w:pPr>
          </w:p>
        </w:tc>
        <w:tc>
          <w:tcPr>
            <w:tcW w:w="692" w:type="dxa"/>
            <w:vAlign w:val="center"/>
          </w:tcPr>
          <w:p w14:paraId="44899ED3" w14:textId="3AE3E8C5" w:rsidR="006E3647" w:rsidRPr="00D071E5" w:rsidRDefault="006E3647" w:rsidP="006E3647">
            <w:pPr>
              <w:widowControl w:val="0"/>
              <w:jc w:val="center"/>
              <w:rPr>
                <w:rFonts w:ascii="GHEA Grapalat" w:hAnsi="GHEA Grapalat"/>
                <w:sz w:val="16"/>
                <w:szCs w:val="16"/>
              </w:rPr>
            </w:pPr>
          </w:p>
        </w:tc>
        <w:tc>
          <w:tcPr>
            <w:tcW w:w="837" w:type="dxa"/>
            <w:vAlign w:val="center"/>
          </w:tcPr>
          <w:p w14:paraId="6E9EF0D9" w14:textId="07895739" w:rsidR="006E3647" w:rsidRPr="00D071E5" w:rsidRDefault="006E3647" w:rsidP="006E3647">
            <w:pPr>
              <w:widowControl w:val="0"/>
              <w:jc w:val="center"/>
              <w:rPr>
                <w:rFonts w:ascii="GHEA Grapalat" w:hAnsi="GHEA Grapalat"/>
                <w:sz w:val="16"/>
                <w:szCs w:val="16"/>
              </w:rPr>
            </w:pPr>
          </w:p>
        </w:tc>
        <w:tc>
          <w:tcPr>
            <w:tcW w:w="535" w:type="dxa"/>
            <w:vAlign w:val="center"/>
          </w:tcPr>
          <w:p w14:paraId="628A99C2" w14:textId="7B9112C0" w:rsidR="006E3647" w:rsidRPr="00D071E5" w:rsidRDefault="006E3647" w:rsidP="006E3647">
            <w:pPr>
              <w:widowControl w:val="0"/>
              <w:jc w:val="center"/>
              <w:rPr>
                <w:rFonts w:ascii="GHEA Grapalat" w:hAnsi="GHEA Grapalat"/>
                <w:sz w:val="16"/>
                <w:szCs w:val="16"/>
              </w:rPr>
            </w:pPr>
          </w:p>
        </w:tc>
        <w:tc>
          <w:tcPr>
            <w:tcW w:w="606" w:type="dxa"/>
            <w:vAlign w:val="center"/>
          </w:tcPr>
          <w:p w14:paraId="7A399B16" w14:textId="77777777" w:rsidR="006E3647" w:rsidRPr="00D071E5" w:rsidRDefault="006E3647" w:rsidP="006E3647">
            <w:pPr>
              <w:widowControl w:val="0"/>
              <w:jc w:val="center"/>
              <w:rPr>
                <w:rFonts w:ascii="GHEA Grapalat" w:hAnsi="GHEA Grapalat"/>
                <w:sz w:val="16"/>
                <w:szCs w:val="16"/>
              </w:rPr>
            </w:pPr>
          </w:p>
        </w:tc>
        <w:tc>
          <w:tcPr>
            <w:tcW w:w="698" w:type="dxa"/>
            <w:vAlign w:val="center"/>
          </w:tcPr>
          <w:p w14:paraId="0EFFA59D" w14:textId="77777777" w:rsidR="006E3647" w:rsidRPr="00D071E5" w:rsidRDefault="006E3647" w:rsidP="006E3647">
            <w:pPr>
              <w:widowControl w:val="0"/>
              <w:jc w:val="center"/>
              <w:rPr>
                <w:rFonts w:ascii="GHEA Grapalat" w:hAnsi="GHEA Grapalat"/>
                <w:sz w:val="16"/>
                <w:szCs w:val="16"/>
              </w:rPr>
            </w:pPr>
          </w:p>
        </w:tc>
        <w:tc>
          <w:tcPr>
            <w:tcW w:w="823" w:type="dxa"/>
            <w:vAlign w:val="center"/>
          </w:tcPr>
          <w:p w14:paraId="00812D03" w14:textId="77777777" w:rsidR="006E3647" w:rsidRPr="00D071E5" w:rsidRDefault="006E3647" w:rsidP="006E3647">
            <w:pPr>
              <w:widowControl w:val="0"/>
              <w:jc w:val="center"/>
              <w:rPr>
                <w:rFonts w:ascii="GHEA Grapalat" w:hAnsi="GHEA Grapalat"/>
                <w:sz w:val="16"/>
                <w:szCs w:val="16"/>
              </w:rPr>
            </w:pPr>
          </w:p>
        </w:tc>
        <w:tc>
          <w:tcPr>
            <w:tcW w:w="893" w:type="dxa"/>
            <w:vAlign w:val="center"/>
          </w:tcPr>
          <w:p w14:paraId="76A88FAC" w14:textId="667281B2" w:rsidR="006E3647" w:rsidRPr="00D071E5" w:rsidRDefault="006E3647" w:rsidP="006E3647">
            <w:pPr>
              <w:widowControl w:val="0"/>
              <w:jc w:val="center"/>
              <w:rPr>
                <w:rFonts w:ascii="GHEA Grapalat" w:hAnsi="GHEA Grapalat"/>
                <w:sz w:val="16"/>
                <w:szCs w:val="16"/>
              </w:rPr>
            </w:pPr>
          </w:p>
        </w:tc>
        <w:tc>
          <w:tcPr>
            <w:tcW w:w="849" w:type="dxa"/>
            <w:vAlign w:val="center"/>
          </w:tcPr>
          <w:p w14:paraId="3B9CB38B" w14:textId="0FDE83C9" w:rsidR="006E3647" w:rsidRPr="00D071E5" w:rsidRDefault="006E3647" w:rsidP="006E3647">
            <w:pPr>
              <w:widowControl w:val="0"/>
              <w:jc w:val="center"/>
              <w:rPr>
                <w:rFonts w:ascii="GHEA Grapalat" w:hAnsi="GHEA Grapalat"/>
                <w:sz w:val="16"/>
                <w:szCs w:val="16"/>
              </w:rPr>
            </w:pPr>
          </w:p>
        </w:tc>
        <w:tc>
          <w:tcPr>
            <w:tcW w:w="962" w:type="dxa"/>
            <w:vAlign w:val="center"/>
          </w:tcPr>
          <w:p w14:paraId="05A0BCD5" w14:textId="22F443EC" w:rsidR="006E3647" w:rsidRPr="00D071E5" w:rsidRDefault="006E3647" w:rsidP="006E3647">
            <w:pPr>
              <w:widowControl w:val="0"/>
              <w:jc w:val="center"/>
              <w:rPr>
                <w:rFonts w:ascii="GHEA Grapalat" w:hAnsi="GHEA Grapalat"/>
                <w:sz w:val="16"/>
                <w:szCs w:val="16"/>
              </w:rPr>
            </w:pPr>
          </w:p>
        </w:tc>
        <w:tc>
          <w:tcPr>
            <w:tcW w:w="851" w:type="dxa"/>
            <w:vAlign w:val="center"/>
          </w:tcPr>
          <w:p w14:paraId="0278E8FC" w14:textId="709BC57D" w:rsidR="006E3647" w:rsidRPr="00443D81" w:rsidRDefault="006E3647" w:rsidP="006E3647">
            <w:pPr>
              <w:widowControl w:val="0"/>
              <w:jc w:val="center"/>
              <w:rPr>
                <w:rFonts w:ascii="GHEA Grapalat" w:hAnsi="GHEA Grapalat"/>
                <w:sz w:val="16"/>
                <w:szCs w:val="16"/>
              </w:rPr>
            </w:pPr>
          </w:p>
        </w:tc>
        <w:tc>
          <w:tcPr>
            <w:tcW w:w="789" w:type="dxa"/>
            <w:vAlign w:val="center"/>
          </w:tcPr>
          <w:p w14:paraId="738EC876" w14:textId="0FD81B4B" w:rsidR="006E3647" w:rsidRPr="005B23C5" w:rsidRDefault="006E3647" w:rsidP="006E3647">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FD2350">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proofErr w:type="gramStart"/>
      <w:r w:rsidRPr="00D071E5">
        <w:rPr>
          <w:rFonts w:ascii="GHEA Grapalat" w:hAnsi="GHEA Grapalat"/>
        </w:rPr>
        <w:t>_ ,</w:t>
      </w:r>
      <w:proofErr w:type="gramEnd"/>
      <w:r w:rsidRPr="00D071E5">
        <w:rPr>
          <w:rFonts w:ascii="GHEA Grapalat" w:hAnsi="GHEA Grapalat"/>
        </w:rPr>
        <w:t xml:space="preserve">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 xml:space="preserve">подтверждения в двустороннем порядке настоящего </w:t>
      </w:r>
      <w:proofErr w:type="gramStart"/>
      <w:r w:rsidRPr="00D071E5">
        <w:rPr>
          <w:rFonts w:ascii="GHEA Grapalat" w:hAnsi="GHEA Grapalat"/>
          <w:snapToGrid w:val="0"/>
        </w:rPr>
        <w:t>Акта,</w:t>
      </w:r>
      <w:r w:rsidRPr="00D071E5">
        <w:rPr>
          <w:rFonts w:ascii="GHEA Grapalat" w:hAnsi="GHEA Grapalat"/>
        </w:rPr>
        <w:t>являются</w:t>
      </w:r>
      <w:proofErr w:type="gramEnd"/>
      <w:r w:rsidRPr="00D071E5">
        <w:rPr>
          <w:rFonts w:ascii="GHEA Grapalat" w:hAnsi="GHEA Grapalat"/>
        </w:rPr>
        <w:t xml:space="preserve">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71CAF" w14:textId="77777777" w:rsidR="004D1365" w:rsidRDefault="004D1365">
      <w:r>
        <w:separator/>
      </w:r>
    </w:p>
  </w:endnote>
  <w:endnote w:type="continuationSeparator" w:id="0">
    <w:p w14:paraId="7DEC68B2" w14:textId="77777777" w:rsidR="004D1365" w:rsidRDefault="004D1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214C36AB"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50A6C">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16DBB" w14:textId="77777777" w:rsidR="004D1365" w:rsidRDefault="004D1365">
      <w:r>
        <w:separator/>
      </w:r>
    </w:p>
  </w:footnote>
  <w:footnote w:type="continuationSeparator" w:id="0">
    <w:p w14:paraId="778CF25E" w14:textId="77777777" w:rsidR="004D1365" w:rsidRDefault="004D1365">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gramStart"/>
      <w:r w:rsidRPr="00CD6B60">
        <w:rPr>
          <w:rFonts w:ascii="GHEA Grapalat" w:hAnsi="GHEA Grapalat"/>
          <w:i/>
          <w:sz w:val="20"/>
          <w:szCs w:val="20"/>
        </w:rPr>
        <w:t>процедуру.Разъяснение</w:t>
      </w:r>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 xml:space="preserve">заменяются </w:t>
      </w:r>
      <w:proofErr w:type="gramStart"/>
      <w:r w:rsidRPr="00C67FAB">
        <w:rPr>
          <w:rFonts w:ascii="GHEA Grapalat" w:hAnsi="GHEA Grapalat"/>
          <w:i/>
        </w:rPr>
        <w:t>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proofErr w:type="gramEnd"/>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 xml:space="preserve">ого по заявке на закупку товара не превышает 10 млн. драмов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w:t>
      </w:r>
      <w:proofErr w:type="gramEnd"/>
      <w:r w:rsidRPr="00C67FAB">
        <w:rPr>
          <w:rFonts w:ascii="GHEA Grapalat" w:hAnsi="GHEA Grapalat"/>
          <w:i/>
        </w:rPr>
        <w:t xml:space="preserve">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2E9"/>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1E9B"/>
    <w:rsid w:val="00402152"/>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2E59"/>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365"/>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81"/>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3647"/>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1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6F7A"/>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442"/>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716"/>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5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472"/>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6AC0"/>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2F6"/>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0EDC"/>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350"/>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D6CAE-0799-4C15-B29C-599C7EA33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68</Pages>
  <Words>19108</Words>
  <Characters>108920</Characters>
  <Application>Microsoft Office Word</Application>
  <DocSecurity>0</DocSecurity>
  <Lines>907</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127773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51</cp:revision>
  <cp:lastPrinted>2020-12-03T04:19:00Z</cp:lastPrinted>
  <dcterms:created xsi:type="dcterms:W3CDTF">2020-11-23T04:16:00Z</dcterms:created>
  <dcterms:modified xsi:type="dcterms:W3CDTF">2025-12-09T14:39:00Z</dcterms:modified>
</cp:coreProperties>
</file>